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87629">
        <w:tc>
          <w:tcPr>
            <w:tcW w:w="1620" w:type="dxa"/>
            <w:tcBorders>
              <w:bottom w:val="single" w:sz="4" w:space="0" w:color="auto"/>
            </w:tcBorders>
            <w:shd w:val="clear" w:color="auto" w:fill="FFFFFF"/>
            <w:vAlign w:val="center"/>
          </w:tcPr>
          <w:p w14:paraId="1DB23675" w14:textId="0A3CB1F1" w:rsidR="00067FE2" w:rsidRDefault="00067FE2" w:rsidP="00F44236">
            <w:pPr>
              <w:pStyle w:val="Header"/>
            </w:pPr>
            <w:r>
              <w:t>NPRR Number</w:t>
            </w:r>
          </w:p>
        </w:tc>
        <w:tc>
          <w:tcPr>
            <w:tcW w:w="1260" w:type="dxa"/>
            <w:tcBorders>
              <w:bottom w:val="single" w:sz="4" w:space="0" w:color="auto"/>
            </w:tcBorders>
            <w:vAlign w:val="center"/>
          </w:tcPr>
          <w:p w14:paraId="58DFDEEC" w14:textId="50983A75" w:rsidR="00067FE2" w:rsidRDefault="00283D69" w:rsidP="00270C79">
            <w:pPr>
              <w:pStyle w:val="Header"/>
              <w:jc w:val="center"/>
            </w:pPr>
            <w:hyperlink r:id="rId8" w:history="1">
              <w:r w:rsidR="00270C79" w:rsidRPr="00270C79">
                <w:rPr>
                  <w:rStyle w:val="Hyperlink"/>
                </w:rPr>
                <w:t>1238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98EB59E" w:rsidR="00067FE2" w:rsidRDefault="00881F39" w:rsidP="00881F39">
            <w:pPr>
              <w:pStyle w:val="Header"/>
              <w:spacing w:before="120" w:after="120"/>
            </w:pPr>
            <w:r>
              <w:t>Voluntary Registration of Loads with Curtailable Load Capabilities</w:t>
            </w:r>
          </w:p>
        </w:tc>
      </w:tr>
      <w:tr w:rsidR="00F87629" w:rsidRPr="00E01925" w14:paraId="2051A532" w14:textId="77777777" w:rsidTr="00F87629">
        <w:trPr>
          <w:trHeight w:val="518"/>
        </w:trPr>
        <w:tc>
          <w:tcPr>
            <w:tcW w:w="2880" w:type="dxa"/>
            <w:gridSpan w:val="2"/>
            <w:tcBorders>
              <w:left w:val="nil"/>
              <w:right w:val="nil"/>
            </w:tcBorders>
            <w:shd w:val="clear" w:color="auto" w:fill="FFFFFF"/>
            <w:vAlign w:val="center"/>
          </w:tcPr>
          <w:p w14:paraId="5C274636" w14:textId="77777777" w:rsidR="00F87629" w:rsidRPr="00E01925" w:rsidRDefault="00F87629" w:rsidP="00F44236">
            <w:pPr>
              <w:pStyle w:val="Header"/>
              <w:rPr>
                <w:bCs w:val="0"/>
              </w:rPr>
            </w:pPr>
          </w:p>
        </w:tc>
        <w:tc>
          <w:tcPr>
            <w:tcW w:w="7560" w:type="dxa"/>
            <w:gridSpan w:val="2"/>
            <w:tcBorders>
              <w:left w:val="nil"/>
              <w:right w:val="nil"/>
            </w:tcBorders>
            <w:vAlign w:val="center"/>
          </w:tcPr>
          <w:p w14:paraId="69BD5ACF" w14:textId="77777777" w:rsidR="00F87629" w:rsidRDefault="00F87629" w:rsidP="00F44236">
            <w:pPr>
              <w:pStyle w:val="NormalArial"/>
            </w:pP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578BF1FF" w:rsidR="00067FE2" w:rsidRPr="00E01925" w:rsidRDefault="00010CF2" w:rsidP="00F44236">
            <w:pPr>
              <w:pStyle w:val="NormalArial"/>
            </w:pPr>
            <w:r>
              <w:t xml:space="preserve">August </w:t>
            </w:r>
            <w:r w:rsidR="00282D5B">
              <w:t>14</w:t>
            </w:r>
            <w:r>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F87629" w14:paraId="1939CD6D" w14:textId="77777777" w:rsidTr="00990BA4">
        <w:trPr>
          <w:trHeight w:val="593"/>
        </w:trPr>
        <w:tc>
          <w:tcPr>
            <w:tcW w:w="10440" w:type="dxa"/>
            <w:gridSpan w:val="4"/>
            <w:tcBorders>
              <w:top w:val="single" w:sz="4" w:space="0" w:color="auto"/>
              <w:bottom w:val="single" w:sz="4" w:space="0" w:color="auto"/>
            </w:tcBorders>
            <w:shd w:val="clear" w:color="auto" w:fill="FFFFFF"/>
            <w:vAlign w:val="center"/>
          </w:tcPr>
          <w:p w14:paraId="7B08BCA4" w14:textId="47EC2D88" w:rsidR="00F87629" w:rsidRPr="00F87629" w:rsidRDefault="00F87629" w:rsidP="008B6A4B">
            <w:pPr>
              <w:pStyle w:val="NormalArial"/>
              <w:jc w:val="center"/>
              <w:rPr>
                <w:b/>
                <w:bCs/>
              </w:rPr>
            </w:pPr>
            <w:r w:rsidRPr="00F87629">
              <w:rPr>
                <w:b/>
                <w:bCs/>
              </w:rPr>
              <w:t>Submitter’s Information</w:t>
            </w:r>
          </w:p>
        </w:tc>
      </w:tr>
      <w:tr w:rsidR="00F87629" w14:paraId="1E86231D" w14:textId="77777777" w:rsidTr="00F87629">
        <w:trPr>
          <w:trHeight w:val="530"/>
        </w:trPr>
        <w:tc>
          <w:tcPr>
            <w:tcW w:w="2880" w:type="dxa"/>
            <w:gridSpan w:val="2"/>
            <w:tcBorders>
              <w:top w:val="single" w:sz="4" w:space="0" w:color="auto"/>
              <w:bottom w:val="single" w:sz="4" w:space="0" w:color="auto"/>
            </w:tcBorders>
            <w:shd w:val="clear" w:color="auto" w:fill="FFFFFF"/>
            <w:vAlign w:val="center"/>
          </w:tcPr>
          <w:p w14:paraId="58B03717" w14:textId="35507CB0" w:rsidR="00F87629" w:rsidRPr="00EC55B3" w:rsidRDefault="00F87629" w:rsidP="00881F39">
            <w:pPr>
              <w:pStyle w:val="Header"/>
              <w:spacing w:before="120" w:after="120"/>
            </w:pPr>
            <w:r w:rsidRPr="00EC55B3">
              <w:t>Name</w:t>
            </w:r>
          </w:p>
        </w:tc>
        <w:tc>
          <w:tcPr>
            <w:tcW w:w="7560" w:type="dxa"/>
            <w:gridSpan w:val="2"/>
            <w:tcBorders>
              <w:top w:val="single" w:sz="4" w:space="0" w:color="auto"/>
            </w:tcBorders>
            <w:vAlign w:val="center"/>
          </w:tcPr>
          <w:p w14:paraId="7B3E4265" w14:textId="5CF924F7" w:rsidR="00F87629" w:rsidRDefault="001C0B7F" w:rsidP="0001548C">
            <w:pPr>
              <w:pStyle w:val="NormalArial"/>
            </w:pPr>
            <w:r w:rsidRPr="00336DCD">
              <w:rPr>
                <w:rFonts w:cs="Arial"/>
              </w:rPr>
              <w:t>Collin Martin</w:t>
            </w:r>
            <w:r w:rsidR="00010CF2">
              <w:rPr>
                <w:rFonts w:cs="Arial"/>
              </w:rPr>
              <w:t>;</w:t>
            </w:r>
            <w:r w:rsidR="00010CF2" w:rsidRPr="00336DCD">
              <w:rPr>
                <w:rFonts w:cs="Arial"/>
              </w:rPr>
              <w:t xml:space="preserve"> </w:t>
            </w:r>
            <w:r w:rsidRPr="00336DCD">
              <w:rPr>
                <w:rFonts w:cs="Arial"/>
              </w:rPr>
              <w:t>Martha Henson</w:t>
            </w:r>
          </w:p>
        </w:tc>
      </w:tr>
      <w:tr w:rsidR="009D17F0" w14:paraId="117EEC9D" w14:textId="77777777" w:rsidTr="00F87629">
        <w:trPr>
          <w:trHeight w:val="530"/>
        </w:trPr>
        <w:tc>
          <w:tcPr>
            <w:tcW w:w="2880" w:type="dxa"/>
            <w:gridSpan w:val="2"/>
            <w:tcBorders>
              <w:top w:val="single" w:sz="4" w:space="0" w:color="auto"/>
              <w:bottom w:val="single" w:sz="4" w:space="0" w:color="auto"/>
            </w:tcBorders>
            <w:shd w:val="clear" w:color="auto" w:fill="FFFFFF"/>
            <w:vAlign w:val="center"/>
          </w:tcPr>
          <w:p w14:paraId="598A8D29" w14:textId="3A7765BD" w:rsidR="009D17F0" w:rsidRDefault="00F87629" w:rsidP="00881F39">
            <w:pPr>
              <w:pStyle w:val="Header"/>
              <w:spacing w:before="120" w:after="120"/>
            </w:pPr>
            <w:r w:rsidRPr="00EC55B3">
              <w:t>E-mail Address</w:t>
            </w:r>
          </w:p>
        </w:tc>
        <w:tc>
          <w:tcPr>
            <w:tcW w:w="7560" w:type="dxa"/>
            <w:gridSpan w:val="2"/>
            <w:tcBorders>
              <w:top w:val="single" w:sz="4" w:space="0" w:color="auto"/>
            </w:tcBorders>
            <w:vAlign w:val="center"/>
          </w:tcPr>
          <w:p w14:paraId="3356516F" w14:textId="06703632" w:rsidR="00CB6407" w:rsidRPr="00FB509B" w:rsidRDefault="00283D69" w:rsidP="0001548C">
            <w:pPr>
              <w:pStyle w:val="NormalArial"/>
            </w:pPr>
            <w:hyperlink r:id="rId9" w:history="1">
              <w:r w:rsidR="001C0B7F" w:rsidRPr="008434B8">
                <w:rPr>
                  <w:rStyle w:val="Hyperlink"/>
                </w:rPr>
                <w:t>Collin.martin@oncor.com</w:t>
              </w:r>
            </w:hyperlink>
            <w:r w:rsidR="001C0B7F">
              <w:t xml:space="preserve">; </w:t>
            </w:r>
            <w:hyperlink r:id="rId10" w:history="1">
              <w:r w:rsidR="00010CF2">
                <w:rPr>
                  <w:rStyle w:val="Hyperlink"/>
                </w:rPr>
                <w:t>M</w:t>
              </w:r>
              <w:r w:rsidR="00010CF2" w:rsidRPr="00135BF7">
                <w:rPr>
                  <w:rStyle w:val="Hyperlink"/>
                </w:rPr>
                <w:t>artha.henson@oncor.com</w:t>
              </w:r>
            </w:hyperlink>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3B61B631" w:rsidR="00C9766A" w:rsidRDefault="00F87629" w:rsidP="00881F39">
            <w:pPr>
              <w:pStyle w:val="Header"/>
              <w:spacing w:before="120" w:after="120"/>
            </w:pPr>
            <w:r w:rsidRPr="00EC55B3">
              <w:t>Company</w:t>
            </w:r>
          </w:p>
        </w:tc>
        <w:tc>
          <w:tcPr>
            <w:tcW w:w="7560" w:type="dxa"/>
            <w:gridSpan w:val="2"/>
            <w:tcBorders>
              <w:bottom w:val="single" w:sz="4" w:space="0" w:color="auto"/>
            </w:tcBorders>
            <w:vAlign w:val="center"/>
          </w:tcPr>
          <w:p w14:paraId="5D9AA7D2" w14:textId="24116FCF" w:rsidR="00C9766A" w:rsidRPr="00FB509B" w:rsidRDefault="00F87629" w:rsidP="0001548C">
            <w:pPr>
              <w:pStyle w:val="NormalArial"/>
            </w:pPr>
            <w:r w:rsidRPr="00154A49">
              <w:rPr>
                <w:rFonts w:cs="Arial"/>
              </w:rPr>
              <w:t>Oncor Electric Delivery Company LLC</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1825E733" w:rsidR="009D17F0" w:rsidRDefault="00F87629" w:rsidP="00F44236">
            <w:pPr>
              <w:pStyle w:val="Header"/>
            </w:pPr>
            <w:r w:rsidRPr="00EC55B3">
              <w:t>Phone Number</w:t>
            </w:r>
          </w:p>
        </w:tc>
        <w:tc>
          <w:tcPr>
            <w:tcW w:w="7560" w:type="dxa"/>
            <w:gridSpan w:val="2"/>
            <w:tcBorders>
              <w:bottom w:val="single" w:sz="4" w:space="0" w:color="auto"/>
            </w:tcBorders>
            <w:vAlign w:val="center"/>
          </w:tcPr>
          <w:p w14:paraId="6A00AE95" w14:textId="5E97859E" w:rsidR="009D17F0" w:rsidRPr="00FB509B" w:rsidRDefault="009D17F0" w:rsidP="00176375">
            <w:pPr>
              <w:pStyle w:val="NormalArial"/>
              <w:spacing w:before="120" w:after="120"/>
            </w:pPr>
          </w:p>
        </w:tc>
      </w:tr>
      <w:tr w:rsidR="009D17F0" w14:paraId="7C0519CA" w14:textId="77777777" w:rsidTr="00625E5D">
        <w:trPr>
          <w:trHeight w:val="518"/>
        </w:trPr>
        <w:tc>
          <w:tcPr>
            <w:tcW w:w="2880" w:type="dxa"/>
            <w:gridSpan w:val="2"/>
            <w:shd w:val="clear" w:color="auto" w:fill="FFFFFF"/>
            <w:vAlign w:val="center"/>
          </w:tcPr>
          <w:p w14:paraId="3F1E5650" w14:textId="5B1635DB" w:rsidR="009D17F0" w:rsidRDefault="00F87629" w:rsidP="00F44236">
            <w:pPr>
              <w:pStyle w:val="Header"/>
            </w:pPr>
            <w:r>
              <w:t>Cell</w:t>
            </w:r>
            <w:r w:rsidRPr="00EC55B3">
              <w:t xml:space="preserve"> Number</w:t>
            </w:r>
          </w:p>
        </w:tc>
        <w:tc>
          <w:tcPr>
            <w:tcW w:w="7560" w:type="dxa"/>
            <w:gridSpan w:val="2"/>
            <w:vAlign w:val="center"/>
          </w:tcPr>
          <w:p w14:paraId="4818D736" w14:textId="00339F13" w:rsidR="00555554" w:rsidRPr="00176375" w:rsidRDefault="001C0B7F" w:rsidP="0001548C">
            <w:pPr>
              <w:pStyle w:val="NormalArial"/>
              <w:rPr>
                <w:i/>
                <w:sz w:val="20"/>
                <w:szCs w:val="20"/>
              </w:rPr>
            </w:pPr>
            <w:r w:rsidRPr="00336DCD">
              <w:rPr>
                <w:color w:val="000000"/>
              </w:rPr>
              <w:t>817-215-6174</w:t>
            </w:r>
            <w:r w:rsidRPr="00336DCD">
              <w:rPr>
                <w:iCs/>
                <w:kern w:val="24"/>
              </w:rPr>
              <w:t>; 214-536-9004</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4A857D8" w:rsidR="00625E5D" w:rsidRDefault="00F87629" w:rsidP="00F44236">
            <w:pPr>
              <w:pStyle w:val="Header"/>
            </w:pPr>
            <w:r>
              <w:t>Market Segment</w:t>
            </w:r>
          </w:p>
        </w:tc>
        <w:tc>
          <w:tcPr>
            <w:tcW w:w="7560" w:type="dxa"/>
            <w:gridSpan w:val="2"/>
            <w:tcBorders>
              <w:bottom w:val="single" w:sz="4" w:space="0" w:color="auto"/>
            </w:tcBorders>
            <w:vAlign w:val="center"/>
          </w:tcPr>
          <w:p w14:paraId="313E5647" w14:textId="29BDD1A0" w:rsidR="00625E5D" w:rsidRPr="00156DD6" w:rsidRDefault="00F87629" w:rsidP="0001548C">
            <w:pPr>
              <w:pStyle w:val="NormalArial"/>
            </w:pPr>
            <w:r>
              <w:rPr>
                <w:rFonts w:cs="Arial"/>
                <w:color w:val="0E101A"/>
              </w:rPr>
              <w:t>Investor-Owned Utility (IOU)</w:t>
            </w:r>
          </w:p>
        </w:tc>
      </w:tr>
    </w:tbl>
    <w:p w14:paraId="1C1C877B" w14:textId="77777777" w:rsidR="00622463" w:rsidRPr="00D85807" w:rsidRDefault="0062246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BA6EB2B" w14:textId="77777777" w:rsidTr="00D176CF">
        <w:trPr>
          <w:cantSplit/>
          <w:trHeight w:val="432"/>
        </w:trPr>
        <w:tc>
          <w:tcPr>
            <w:tcW w:w="10440" w:type="dxa"/>
            <w:tcBorders>
              <w:top w:val="single" w:sz="4" w:space="0" w:color="auto"/>
            </w:tcBorders>
            <w:shd w:val="clear" w:color="auto" w:fill="FFFFFF"/>
            <w:vAlign w:val="center"/>
          </w:tcPr>
          <w:p w14:paraId="66CEEEAA" w14:textId="2CEC36B8" w:rsidR="00176375" w:rsidRPr="00176375" w:rsidRDefault="00F87629" w:rsidP="00176375">
            <w:pPr>
              <w:pStyle w:val="Header"/>
              <w:jc w:val="center"/>
              <w:rPr>
                <w:bCs w:val="0"/>
              </w:rPr>
            </w:pPr>
            <w:bookmarkStart w:id="0" w:name="_Hlk154568842"/>
            <w:r>
              <w:t>Comments</w:t>
            </w:r>
          </w:p>
        </w:tc>
      </w:tr>
    </w:tbl>
    <w:bookmarkEnd w:id="0"/>
    <w:p w14:paraId="56D01B9C" w14:textId="70F5BD27" w:rsidR="001C0B7F" w:rsidRDefault="00622463" w:rsidP="001C0B7F">
      <w:pPr>
        <w:pStyle w:val="NormalArial"/>
        <w:spacing w:before="120" w:after="120"/>
      </w:pPr>
      <w:r>
        <w:rPr>
          <w:color w:val="FF0000"/>
        </w:rPr>
        <w:br/>
      </w:r>
      <w:r w:rsidR="001C0B7F" w:rsidRPr="00D65F1E">
        <w:rPr>
          <w:rFonts w:cs="Arial"/>
        </w:rPr>
        <w:t xml:space="preserve">Oncor submits </w:t>
      </w:r>
      <w:r w:rsidR="001C0B7F">
        <w:rPr>
          <w:rFonts w:cs="Arial"/>
        </w:rPr>
        <w:t>these</w:t>
      </w:r>
      <w:r w:rsidR="001C0B7F" w:rsidRPr="00D65F1E">
        <w:rPr>
          <w:rFonts w:cs="Arial"/>
        </w:rPr>
        <w:t xml:space="preserve"> comments to address</w:t>
      </w:r>
      <w:r w:rsidR="001C0B7F">
        <w:rPr>
          <w:rFonts w:cs="Arial"/>
        </w:rPr>
        <w:t xml:space="preserve"> the Transmission Operator (TO) role</w:t>
      </w:r>
      <w:r w:rsidR="00E104BC">
        <w:rPr>
          <w:rFonts w:cs="Arial"/>
        </w:rPr>
        <w:t>s associated with</w:t>
      </w:r>
      <w:r w:rsidR="001C0B7F">
        <w:rPr>
          <w:rFonts w:cs="Arial"/>
        </w:rPr>
        <w:t xml:space="preserve"> </w:t>
      </w:r>
      <w:r w:rsidR="001C0B7F">
        <w:t xml:space="preserve">Voluntary Early Curtailment Loads (VECLs) </w:t>
      </w:r>
      <w:r w:rsidR="001C0B7F">
        <w:rPr>
          <w:rFonts w:cs="Arial"/>
        </w:rPr>
        <w:t xml:space="preserve">as proposed by </w:t>
      </w:r>
      <w:r w:rsidR="0001548C" w:rsidRPr="0001548C">
        <w:rPr>
          <w:rFonts w:cs="Arial"/>
        </w:rPr>
        <w:t xml:space="preserve">Golden Spread Electric Cooperative </w:t>
      </w:r>
      <w:r w:rsidR="0001548C">
        <w:rPr>
          <w:rFonts w:cs="Arial"/>
        </w:rPr>
        <w:t>(</w:t>
      </w:r>
      <w:r w:rsidR="001C0B7F">
        <w:rPr>
          <w:rFonts w:cs="Arial"/>
        </w:rPr>
        <w:t>GSEC</w:t>
      </w:r>
      <w:r w:rsidR="0001548C">
        <w:rPr>
          <w:rFonts w:cs="Arial"/>
        </w:rPr>
        <w:t>)</w:t>
      </w:r>
      <w:r w:rsidR="001C0B7F">
        <w:rPr>
          <w:rFonts w:cs="Arial"/>
        </w:rPr>
        <w:t xml:space="preserve"> in Nodal Protocol Revision Request (NPRR) 1238</w:t>
      </w:r>
      <w:r w:rsidR="001C0B7F">
        <w:t>.</w:t>
      </w:r>
    </w:p>
    <w:p w14:paraId="03DDC5EE" w14:textId="7C3FC8EF" w:rsidR="000D447D" w:rsidRDefault="000D447D" w:rsidP="001C0B7F">
      <w:pPr>
        <w:pStyle w:val="NormalArial"/>
        <w:spacing w:before="120" w:after="120"/>
      </w:pPr>
      <w:r>
        <w:t xml:space="preserve">In Section 2.1, Definitions, Oncor proposes to remove the limitation that a VECL be connected at transmission voltage.  Oncor </w:t>
      </w:r>
      <w:r w:rsidR="00635E4D">
        <w:t xml:space="preserve">sometimes </w:t>
      </w:r>
      <w:r>
        <w:t>receives distribution voltage interconnection requests that are large, relatively speaking, for distribution service</w:t>
      </w:r>
      <w:r w:rsidR="00CE5524">
        <w:t xml:space="preserve"> and</w:t>
      </w:r>
      <w:r w:rsidR="00635E4D">
        <w:t xml:space="preserve"> </w:t>
      </w:r>
      <w:r w:rsidR="002F65D0">
        <w:t>sees advantage</w:t>
      </w:r>
      <w:r w:rsidR="00635E4D">
        <w:t>s</w:t>
      </w:r>
      <w:r w:rsidR="002F65D0">
        <w:t xml:space="preserve"> to having the VECL registration as a</w:t>
      </w:r>
      <w:r w:rsidR="00CE5524">
        <w:t>n available</w:t>
      </w:r>
      <w:r w:rsidR="007B7C53">
        <w:t xml:space="preserve"> </w:t>
      </w:r>
      <w:r w:rsidR="002F65D0">
        <w:t xml:space="preserve">tool </w:t>
      </w:r>
      <w:r>
        <w:t xml:space="preserve">to </w:t>
      </w:r>
      <w:r w:rsidR="007B7C53">
        <w:t>help manage the</w:t>
      </w:r>
      <w:r w:rsidR="00635E4D">
        <w:t xml:space="preserve"> </w:t>
      </w:r>
      <w:r w:rsidR="00AD1CC9">
        <w:t xml:space="preserve">risks </w:t>
      </w:r>
      <w:r w:rsidR="002F65D0">
        <w:t xml:space="preserve">that </w:t>
      </w:r>
      <w:r w:rsidR="00635E4D">
        <w:t xml:space="preserve">large distribution interconnections </w:t>
      </w:r>
      <w:r w:rsidR="007B7C53">
        <w:t>could pose to</w:t>
      </w:r>
      <w:r w:rsidR="00635E4D">
        <w:t xml:space="preserve"> </w:t>
      </w:r>
      <w:r w:rsidR="00CE5524">
        <w:t xml:space="preserve">utility </w:t>
      </w:r>
      <w:r w:rsidR="00282D5B">
        <w:t xml:space="preserve">Load </w:t>
      </w:r>
      <w:r w:rsidR="00635E4D">
        <w:t xml:space="preserve">shed compliance.  </w:t>
      </w:r>
    </w:p>
    <w:p w14:paraId="08C012E1" w14:textId="12B79483" w:rsidR="001C0B7F" w:rsidRDefault="001C0B7F" w:rsidP="001C0B7F">
      <w:pPr>
        <w:pStyle w:val="NormalArial"/>
        <w:spacing w:before="120" w:after="120"/>
      </w:pPr>
      <w:r>
        <w:t xml:space="preserve">Oncor offers the following recommended changes to Section </w:t>
      </w:r>
      <w:r w:rsidR="00DA31D4">
        <w:t>6.5.9.4.1</w:t>
      </w:r>
      <w:r>
        <w:t>, General Procedures Prior to EEA Operations, in NPRR1238:</w:t>
      </w:r>
    </w:p>
    <w:p w14:paraId="4BA10818" w14:textId="51AC6A27" w:rsidR="001C0B7F" w:rsidRDefault="001C0B7F" w:rsidP="001C0B7F">
      <w:pPr>
        <w:pStyle w:val="NormalArial"/>
        <w:numPr>
          <w:ilvl w:val="0"/>
          <w:numId w:val="24"/>
        </w:numPr>
        <w:spacing w:before="120" w:after="120"/>
      </w:pPr>
      <w:r>
        <w:t xml:space="preserve">In paragraph (2), Oncor proposes the interconnecting TO and Transmission </w:t>
      </w:r>
      <w:r w:rsidR="00CE4FDD">
        <w:t>and/</w:t>
      </w:r>
      <w:r w:rsidR="00A64223">
        <w:t xml:space="preserve">or Distribution </w:t>
      </w:r>
      <w:r>
        <w:t>Service Provider</w:t>
      </w:r>
      <w:r w:rsidR="00A64223">
        <w:t>(s)</w:t>
      </w:r>
      <w:r>
        <w:t xml:space="preserve"> (T</w:t>
      </w:r>
      <w:r w:rsidR="00A64223">
        <w:t>D</w:t>
      </w:r>
      <w:r>
        <w:t>SP</w:t>
      </w:r>
      <w:r w:rsidR="006D1210">
        <w:t>(s)</w:t>
      </w:r>
      <w:r>
        <w:t xml:space="preserve">) also agree to the VECL registration.  The responsibility of the TO </w:t>
      </w:r>
      <w:proofErr w:type="spellStart"/>
      <w:r>
        <w:t>to</w:t>
      </w:r>
      <w:proofErr w:type="spellEnd"/>
      <w:r>
        <w:t xml:space="preserve"> serve as the backstop to disconnect the VECL if it fails to respond to a curtailment instruction may require additional equipment or retrofits of existing equipment that only the interconnecting </w:t>
      </w:r>
      <w:r w:rsidR="007B35D7">
        <w:t>Transmission Service Provider (</w:t>
      </w:r>
      <w:r>
        <w:t>TSP</w:t>
      </w:r>
      <w:r w:rsidR="007B35D7">
        <w:t>)</w:t>
      </w:r>
      <w:r>
        <w:t xml:space="preserve"> can provide, to enable the TO </w:t>
      </w:r>
      <w:proofErr w:type="spellStart"/>
      <w:r>
        <w:t>to</w:t>
      </w:r>
      <w:proofErr w:type="spellEnd"/>
      <w:r>
        <w:t xml:space="preserve"> disconnect the </w:t>
      </w:r>
      <w:r w:rsidR="00282D5B">
        <w:t>Load</w:t>
      </w:r>
      <w:r>
        <w:t xml:space="preserve"> without impacting topology of the transmission system;</w:t>
      </w:r>
    </w:p>
    <w:p w14:paraId="7BC0700F" w14:textId="4C46CF3C" w:rsidR="001C0B7F" w:rsidRDefault="001C0B7F" w:rsidP="001C0B7F">
      <w:pPr>
        <w:pStyle w:val="NormalArial"/>
        <w:numPr>
          <w:ilvl w:val="0"/>
          <w:numId w:val="24"/>
        </w:numPr>
        <w:spacing w:before="120" w:after="120"/>
      </w:pPr>
      <w:r>
        <w:lastRenderedPageBreak/>
        <w:t xml:space="preserve">In paragraph (3)(c), Oncor proposes that the VECL’s TO also receive the deployment instruction via an </w:t>
      </w:r>
      <w:r w:rsidR="007B35D7">
        <w:t>Extensible Markup Language (</w:t>
      </w:r>
      <w:r>
        <w:t>XML</w:t>
      </w:r>
      <w:r w:rsidR="007B35D7">
        <w:t>)</w:t>
      </w:r>
      <w:r>
        <w:t xml:space="preserve"> message, since the TO is expected to perform as the backstop and disconnect the customer if the VECL does not curtail;  </w:t>
      </w:r>
    </w:p>
    <w:p w14:paraId="2097EC82" w14:textId="77777777" w:rsidR="001C0B7F" w:rsidRDefault="001C0B7F" w:rsidP="001C0B7F">
      <w:pPr>
        <w:pStyle w:val="NormalArial"/>
        <w:numPr>
          <w:ilvl w:val="0"/>
          <w:numId w:val="24"/>
        </w:numPr>
        <w:spacing w:before="120" w:after="120"/>
      </w:pPr>
      <w:r>
        <w:t>In paragraph (3)(d), Oncor proposes a change of “reduce” consumption, instead of “cease” consumption, since the VECL may not completely stop consuming;</w:t>
      </w:r>
    </w:p>
    <w:p w14:paraId="7F58F0D8" w14:textId="4F0AC8A2" w:rsidR="001C0B7F" w:rsidRDefault="001C0B7F" w:rsidP="001C0B7F">
      <w:pPr>
        <w:pStyle w:val="NormalArial"/>
        <w:numPr>
          <w:ilvl w:val="0"/>
          <w:numId w:val="24"/>
        </w:numPr>
        <w:spacing w:before="120" w:after="120"/>
      </w:pPr>
      <w:r>
        <w:t xml:space="preserve">In paragraph (3)(e), the responsibility for disconnecting a VECL for failure to provide the Load Shed service should be initiated with the TO, rather than the TSP, since ERCOT issues operating instructions to TOs but not to TSPs.  Oncor also proposes to clarify that ERCOT would instruct the </w:t>
      </w:r>
      <w:r w:rsidR="007B35D7">
        <w:t>Qualified Scheduling Entity (</w:t>
      </w:r>
      <w:r>
        <w:t>QSE</w:t>
      </w:r>
      <w:r w:rsidR="007B35D7">
        <w:t>)</w:t>
      </w:r>
      <w:r>
        <w:t xml:space="preserve"> to disconnect the VECL if it is behind the Point of Interconnection </w:t>
      </w:r>
      <w:r w:rsidR="007B35D7">
        <w:t xml:space="preserve">(POI) </w:t>
      </w:r>
      <w:r>
        <w:t>of a co-located generator;</w:t>
      </w:r>
    </w:p>
    <w:p w14:paraId="121C8276" w14:textId="6BBFDF18" w:rsidR="001C0B7F" w:rsidRDefault="001C0B7F" w:rsidP="001C0B7F">
      <w:pPr>
        <w:pStyle w:val="NormalArial"/>
        <w:numPr>
          <w:ilvl w:val="0"/>
          <w:numId w:val="24"/>
        </w:numPr>
        <w:spacing w:before="120" w:after="120"/>
      </w:pPr>
      <w:r>
        <w:t xml:space="preserve">In paragraph (3)(f), Oncor recommends the inclusion of a subparagraph that describes the TO’s reconnection process for a VECL once the VECL deployment has been terminated by ERCOT. </w:t>
      </w:r>
    </w:p>
    <w:p w14:paraId="7B35E5E6" w14:textId="6C429137" w:rsidR="00DA31D4" w:rsidRDefault="00DA31D4" w:rsidP="00DA31D4">
      <w:pPr>
        <w:pStyle w:val="NormalArial"/>
        <w:spacing w:before="120" w:after="120"/>
      </w:pPr>
      <w:r>
        <w:t>Oncor also provides the following recommended changes to Section 16.20, Designation of a Qualified Scheduling Entity by a Voluntary Early Curtailment Load:</w:t>
      </w:r>
    </w:p>
    <w:p w14:paraId="50C9E0EB" w14:textId="2ECA9865" w:rsidR="00DA31D4" w:rsidRDefault="00DA31D4" w:rsidP="00CB101A">
      <w:pPr>
        <w:pStyle w:val="NormalArial"/>
        <w:numPr>
          <w:ilvl w:val="0"/>
          <w:numId w:val="25"/>
        </w:numPr>
        <w:spacing w:before="120" w:after="120"/>
      </w:pPr>
      <w:r>
        <w:t>In paragraph (4)(c) and new proposed (4)(d), Oncor proposes to separate the responsibilities for system topology changes, which are the responsibility of the TSP, from telemetry changes, which are the responsibility of the QSE.</w:t>
      </w:r>
    </w:p>
    <w:p w14:paraId="59629A3C" w14:textId="3ADE794E" w:rsidR="009A3772" w:rsidRPr="00130631" w:rsidRDefault="00E104BC" w:rsidP="00130631">
      <w:pPr>
        <w:pStyle w:val="NormalArial"/>
        <w:spacing w:before="120" w:after="120"/>
      </w:pPr>
      <w:r>
        <w:t>Finally, Oncor proposes to amend Form T</w:t>
      </w:r>
      <w:r w:rsidR="00383D1F">
        <w:t>, Qualified Scheduling Entity Acknowledgement of Designation for Customer with Large Load,</w:t>
      </w:r>
      <w:r>
        <w:t xml:space="preserve"> to include an acknowledgment and consent from the VECL’s interconnecting TO</w:t>
      </w:r>
      <w:r w:rsidR="00E51307">
        <w:t xml:space="preserve"> and interconnecting </w:t>
      </w:r>
      <w:r w:rsidR="00CE4FDD">
        <w:t>TDSP</w:t>
      </w:r>
      <w:r w:rsidR="00E51307">
        <w:t>(s)</w:t>
      </w:r>
      <w:r>
        <w:t>.</w:t>
      </w:r>
    </w:p>
    <w:p w14:paraId="6EA3B221" w14:textId="77777777" w:rsidR="00F87629" w:rsidRPr="00D56D61" w:rsidRDefault="00F8762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13F6A781" w14:textId="77777777" w:rsidTr="00D176CF">
        <w:trPr>
          <w:cantSplit/>
          <w:trHeight w:val="432"/>
        </w:trPr>
        <w:tc>
          <w:tcPr>
            <w:tcW w:w="10440" w:type="dxa"/>
            <w:vAlign w:val="center"/>
          </w:tcPr>
          <w:p w14:paraId="36C3E360" w14:textId="14C81B55" w:rsidR="009A3772" w:rsidRPr="007C199B" w:rsidRDefault="00622463" w:rsidP="007C199B">
            <w:pPr>
              <w:pStyle w:val="NormalArial"/>
              <w:jc w:val="center"/>
              <w:rPr>
                <w:b/>
              </w:rPr>
            </w:pPr>
            <w:r>
              <w:rPr>
                <w:b/>
              </w:rPr>
              <w:t>Revised Cover Page Language</w:t>
            </w:r>
          </w:p>
        </w:tc>
      </w:tr>
    </w:tbl>
    <w:p w14:paraId="16F8379E" w14:textId="2A5C11D9" w:rsidR="00622463" w:rsidRDefault="0062246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7"/>
        <w:gridCol w:w="7583"/>
      </w:tblGrid>
      <w:tr w:rsidR="008B6A4B" w:rsidRPr="00FB509B" w14:paraId="00B268C5" w14:textId="77777777" w:rsidTr="00DD762F">
        <w:trPr>
          <w:trHeight w:val="773"/>
        </w:trPr>
        <w:tc>
          <w:tcPr>
            <w:tcW w:w="2857" w:type="dxa"/>
            <w:tcBorders>
              <w:top w:val="single" w:sz="4" w:space="0" w:color="auto"/>
              <w:bottom w:val="single" w:sz="4" w:space="0" w:color="auto"/>
            </w:tcBorders>
            <w:shd w:val="clear" w:color="auto" w:fill="FFFFFF"/>
            <w:vAlign w:val="center"/>
          </w:tcPr>
          <w:p w14:paraId="02F3C88E" w14:textId="77777777" w:rsidR="008B6A4B" w:rsidRDefault="008B6A4B" w:rsidP="00DD762F">
            <w:pPr>
              <w:pStyle w:val="Header"/>
              <w:spacing w:before="120" w:after="120"/>
            </w:pPr>
            <w:r>
              <w:t xml:space="preserve">Nodal Protocol Sections Requiring Revision </w:t>
            </w:r>
          </w:p>
        </w:tc>
        <w:tc>
          <w:tcPr>
            <w:tcW w:w="7583" w:type="dxa"/>
            <w:tcBorders>
              <w:top w:val="single" w:sz="4" w:space="0" w:color="auto"/>
            </w:tcBorders>
            <w:vAlign w:val="center"/>
          </w:tcPr>
          <w:p w14:paraId="5D61A05D" w14:textId="77777777" w:rsidR="008B6A4B" w:rsidRDefault="008B6A4B" w:rsidP="00DD762F">
            <w:pPr>
              <w:pStyle w:val="NormalArial"/>
              <w:spacing w:before="120"/>
            </w:pPr>
            <w:r>
              <w:t>2.1, Definitions</w:t>
            </w:r>
          </w:p>
          <w:p w14:paraId="0551F325" w14:textId="77777777" w:rsidR="008B6A4B" w:rsidRDefault="008B6A4B" w:rsidP="00DD762F">
            <w:pPr>
              <w:pStyle w:val="NormalArial"/>
            </w:pPr>
            <w:r>
              <w:t>2.2, Acronyms and Abbreviations</w:t>
            </w:r>
          </w:p>
          <w:p w14:paraId="33E99760" w14:textId="77777777" w:rsidR="008B6A4B" w:rsidRDefault="008B6A4B" w:rsidP="00DD762F">
            <w:pPr>
              <w:pStyle w:val="NormalArial"/>
            </w:pPr>
            <w:r>
              <w:t>3.2.6.2.1, Peak Load Estimate</w:t>
            </w:r>
          </w:p>
          <w:p w14:paraId="23611BE9" w14:textId="77777777" w:rsidR="008B6A4B" w:rsidRDefault="008B6A4B" w:rsidP="00DD762F">
            <w:pPr>
              <w:pStyle w:val="NormalArial"/>
            </w:pPr>
            <w:r>
              <w:t xml:space="preserve">6.5.7.3.1, </w:t>
            </w:r>
            <w:r w:rsidRPr="00CB6407">
              <w:t>Determination of Real-Time On-Line Reliability Deployment Price Adder</w:t>
            </w:r>
          </w:p>
          <w:p w14:paraId="5F7891E9" w14:textId="77777777" w:rsidR="008B6A4B" w:rsidRDefault="008B6A4B" w:rsidP="00DD762F">
            <w:pPr>
              <w:pStyle w:val="NormalArial"/>
            </w:pPr>
            <w:r>
              <w:t xml:space="preserve">6.5.9.4.1, </w:t>
            </w:r>
            <w:r w:rsidRPr="00665431">
              <w:t>General Procedures Prior to EEA Operations</w:t>
            </w:r>
          </w:p>
          <w:p w14:paraId="2F827070" w14:textId="77777777" w:rsidR="008B6A4B" w:rsidRDefault="008B6A4B" w:rsidP="00DD762F">
            <w:pPr>
              <w:pStyle w:val="NormalArial"/>
            </w:pPr>
            <w:r>
              <w:t xml:space="preserve">16.20, </w:t>
            </w:r>
            <w:r w:rsidRPr="00CB6407">
              <w:t>Designation of a Qualified Scheduling Entity by a Voluntary Early Curtailment Load</w:t>
            </w:r>
            <w:r>
              <w:t xml:space="preserve"> (new)</w:t>
            </w:r>
          </w:p>
          <w:p w14:paraId="3A203588" w14:textId="3C90A447" w:rsidR="008B6A4B" w:rsidRPr="00FB509B" w:rsidRDefault="008B6A4B" w:rsidP="00DD762F">
            <w:pPr>
              <w:pStyle w:val="NormalArial"/>
              <w:spacing w:after="120"/>
            </w:pPr>
            <w:r>
              <w:t xml:space="preserve">23, Form T, </w:t>
            </w:r>
            <w:r w:rsidRPr="00CB6407">
              <w:t>Qualified Scheduling Entity</w:t>
            </w:r>
            <w:ins w:id="1" w:author="Oncor 081424" w:date="2024-08-13T15:49:00Z">
              <w:r w:rsidRPr="008B6A4B">
                <w:t>, Transmission Operator, and Transmission and/or Distribution Service Provider(s)</w:t>
              </w:r>
            </w:ins>
            <w:r>
              <w:t xml:space="preserve"> </w:t>
            </w:r>
            <w:r w:rsidRPr="00CB6407">
              <w:t>Acknowledgment of Designation for Customer with Large Load</w:t>
            </w:r>
            <w:r>
              <w:t xml:space="preserve"> (new)</w:t>
            </w:r>
          </w:p>
        </w:tc>
      </w:tr>
    </w:tbl>
    <w:p w14:paraId="09197EB3" w14:textId="77777777" w:rsidR="0030649F" w:rsidRPr="00D56D61" w:rsidRDefault="0030649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27C542F4" w:rsidR="009A3772" w:rsidRDefault="0030649F">
            <w:pPr>
              <w:pStyle w:val="Header"/>
              <w:jc w:val="center"/>
            </w:pPr>
            <w:r>
              <w:t xml:space="preserve">Revised </w:t>
            </w:r>
            <w:r w:rsidR="009A3772">
              <w:t xml:space="preserve">Proposed </w:t>
            </w:r>
            <w:r>
              <w:t>Guide</w:t>
            </w:r>
            <w:r w:rsidR="009A3772">
              <w:t xml:space="preserve">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2" w:name="_Toc73847662"/>
      <w:bookmarkStart w:id="3" w:name="_Toc118224377"/>
      <w:bookmarkStart w:id="4" w:name="_Toc118909445"/>
      <w:bookmarkStart w:id="5" w:name="_Toc205190238"/>
      <w:r>
        <w:lastRenderedPageBreak/>
        <w:t>2.1</w:t>
      </w:r>
      <w:r>
        <w:tab/>
        <w:t>DEFINITIONS</w:t>
      </w:r>
    </w:p>
    <w:p w14:paraId="6C8C471E" w14:textId="1295F573" w:rsidR="004943D6" w:rsidRPr="00CF0215" w:rsidRDefault="00B61C27" w:rsidP="004943D6">
      <w:pPr>
        <w:spacing w:before="240" w:after="120"/>
        <w:rPr>
          <w:ins w:id="6" w:author="Golden Spread Electric Cooperative" w:date="2024-05-23T15:05:00Z"/>
          <w:b/>
          <w:bCs/>
          <w:iCs/>
          <w:lang w:eastAsia="x-none"/>
        </w:rPr>
      </w:pPr>
      <w:ins w:id="7" w:author="Golden Spread Electric Cooperative" w:date="2024-06-12T13:28:00Z">
        <w:r w:rsidRPr="00A33245">
          <w:rPr>
            <w:b/>
            <w:bCs/>
            <w:iCs/>
            <w:lang w:eastAsia="x-none"/>
          </w:rPr>
          <w:t>Voluntary Early Curtailment Load</w:t>
        </w:r>
        <w:r w:rsidDel="00B61C27">
          <w:rPr>
            <w:b/>
            <w:bCs/>
            <w:iCs/>
            <w:lang w:eastAsia="x-none"/>
          </w:rPr>
          <w:t xml:space="preserve"> </w:t>
        </w:r>
      </w:ins>
      <w:ins w:id="8" w:author="Golden Spread Electric Cooperative" w:date="2024-05-23T15:05:00Z">
        <w:r w:rsidR="004943D6">
          <w:rPr>
            <w:b/>
            <w:bCs/>
            <w:iCs/>
            <w:lang w:eastAsia="x-none"/>
          </w:rPr>
          <w:t>(</w:t>
        </w:r>
      </w:ins>
      <w:ins w:id="9" w:author="Golden Spread Electric Cooperative" w:date="2024-06-12T13:28:00Z">
        <w:r>
          <w:rPr>
            <w:b/>
            <w:bCs/>
            <w:iCs/>
            <w:lang w:eastAsia="x-none"/>
          </w:rPr>
          <w:t>VECL</w:t>
        </w:r>
      </w:ins>
      <w:ins w:id="10" w:author="Golden Spread Electric Cooperative" w:date="2024-05-23T15:05:00Z">
        <w:r w:rsidR="004943D6">
          <w:rPr>
            <w:b/>
            <w:bCs/>
            <w:iCs/>
            <w:lang w:eastAsia="x-none"/>
          </w:rPr>
          <w:t>)</w:t>
        </w:r>
      </w:ins>
    </w:p>
    <w:p w14:paraId="5C914335" w14:textId="17F1D13A" w:rsidR="004943D6" w:rsidRDefault="004943D6" w:rsidP="004943D6">
      <w:pPr>
        <w:rPr>
          <w:ins w:id="11" w:author="Golden Spread Electric Cooperative" w:date="2024-05-23T15:05:00Z"/>
        </w:rPr>
      </w:pPr>
      <w:ins w:id="12" w:author="Golden Spread Electric Cooperative" w:date="2024-05-23T15:05:00Z">
        <w:r>
          <w:t xml:space="preserve">A Load interconnected to the ERCOT System </w:t>
        </w:r>
        <w:del w:id="13" w:author="Oncor 081424" w:date="2024-08-09T16:26:00Z">
          <w:r w:rsidRPr="000171B5" w:rsidDel="000171B5">
            <w:delText>at transmission voltage</w:delText>
          </w:r>
          <w:r w:rsidDel="000171B5">
            <w:delText xml:space="preserve"> </w:delText>
          </w:r>
        </w:del>
        <w:r>
          <w:t xml:space="preserve">in which the Customer has registered with ERCOT that the Load will curtail in response to an ERCOT instruction to maintain system reliability.  The Load does not receive instructions from </w:t>
        </w:r>
      </w:ins>
      <w:ins w:id="14" w:author="Golden Spread Electric Cooperative" w:date="2024-06-18T15:26:00Z">
        <w:r w:rsidR="00344529">
          <w:t xml:space="preserve">Security-Constrained Economic </w:t>
        </w:r>
      </w:ins>
      <w:ins w:id="15" w:author="Golden Spread Electric Cooperative" w:date="2024-06-18T17:40:00Z">
        <w:r w:rsidR="006753E0">
          <w:t xml:space="preserve">Dispatch </w:t>
        </w:r>
      </w:ins>
      <w:ins w:id="16" w:author="Golden Spread Electric Cooperative" w:date="2024-06-18T15:26:00Z">
        <w:r w:rsidR="00344529">
          <w:t>(</w:t>
        </w:r>
      </w:ins>
      <w:ins w:id="17" w:author="Golden Spread Electric Cooperative" w:date="2024-05-23T15:05:00Z">
        <w:r>
          <w:t>SCED</w:t>
        </w:r>
      </w:ins>
      <w:ins w:id="18" w:author="Golden Spread Electric Cooperative" w:date="2024-06-18T15:26:00Z">
        <w:r w:rsidR="00344529">
          <w:t>)</w:t>
        </w:r>
      </w:ins>
      <w:ins w:id="19" w:author="Golden Spread Electric Cooperative" w:date="2024-05-23T15:05:00Z">
        <w:r>
          <w:t xml:space="preserve"> and is not a Load Resource.</w:t>
        </w:r>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2"/>
      <w:bookmarkEnd w:id="3"/>
      <w:bookmarkEnd w:id="4"/>
      <w:bookmarkEnd w:id="5"/>
      <w:r w:rsidR="005F2ED2">
        <w:t>ACRONYMS AND ABBREVIATIONS</w:t>
      </w:r>
    </w:p>
    <w:p w14:paraId="035099FA" w14:textId="717A0D50" w:rsidR="009A3772" w:rsidRPr="005F2ED2" w:rsidRDefault="005F2ED2" w:rsidP="005F2ED2">
      <w:pPr>
        <w:tabs>
          <w:tab w:val="left" w:pos="2160"/>
        </w:tabs>
        <w:rPr>
          <w:b/>
          <w:szCs w:val="20"/>
        </w:rPr>
      </w:pPr>
      <w:ins w:id="20" w:author="Golden Spread Electric Cooperative" w:date="2024-05-23T15:01:00Z">
        <w:r w:rsidRPr="005F2ED2">
          <w:rPr>
            <w:b/>
            <w:szCs w:val="20"/>
          </w:rPr>
          <w:t>VECL</w:t>
        </w:r>
        <w:r w:rsidRPr="005F2ED2">
          <w:rPr>
            <w:b/>
            <w:szCs w:val="20"/>
          </w:rPr>
          <w:tab/>
        </w:r>
      </w:ins>
      <w:ins w:id="21" w:author="Golden Spread Electric Cooperative" w:date="2024-05-23T15:02:00Z">
        <w:r w:rsidRPr="005F2ED2">
          <w:rPr>
            <w:bCs/>
            <w:szCs w:val="20"/>
          </w:rPr>
          <w:t>Voluntary Early Curtailment Load</w:t>
        </w:r>
      </w:ins>
    </w:p>
    <w:p w14:paraId="18BF2AEA" w14:textId="77777777" w:rsidR="00665431" w:rsidRDefault="00665431" w:rsidP="00BC2D06"/>
    <w:p w14:paraId="7A22E13D" w14:textId="77777777" w:rsidR="00B61C27" w:rsidRPr="00F1213F" w:rsidRDefault="00B61C27" w:rsidP="00B61C27">
      <w:pPr>
        <w:keepNext/>
        <w:tabs>
          <w:tab w:val="left" w:pos="1620"/>
        </w:tabs>
        <w:spacing w:before="240" w:after="240"/>
        <w:ind w:left="1627" w:hanging="1627"/>
        <w:outlineLvl w:val="4"/>
        <w:rPr>
          <w:b/>
          <w:bCs/>
          <w:i/>
          <w:iCs/>
          <w:szCs w:val="26"/>
        </w:rPr>
      </w:pPr>
      <w:bookmarkStart w:id="22" w:name="_Toc397504992"/>
      <w:bookmarkStart w:id="23" w:name="_Toc402357120"/>
      <w:bookmarkStart w:id="24" w:name="_Toc422486500"/>
      <w:bookmarkStart w:id="25" w:name="_Toc433093352"/>
      <w:bookmarkStart w:id="26" w:name="_Toc433093510"/>
      <w:bookmarkStart w:id="27" w:name="_Toc440874738"/>
      <w:bookmarkStart w:id="28" w:name="_Toc448142293"/>
      <w:bookmarkStart w:id="29" w:name="_Toc448142450"/>
      <w:bookmarkStart w:id="30" w:name="_Toc458770287"/>
      <w:bookmarkStart w:id="31" w:name="_Toc459294255"/>
      <w:bookmarkStart w:id="32" w:name="_Toc463262748"/>
      <w:bookmarkStart w:id="33" w:name="_Toc468286821"/>
      <w:bookmarkStart w:id="34" w:name="_Toc481502867"/>
      <w:bookmarkStart w:id="35" w:name="_Toc496080035"/>
      <w:bookmarkStart w:id="36" w:name="_Toc135992312"/>
      <w:commentRangeStart w:id="37"/>
      <w:r w:rsidRPr="00F1213F">
        <w:rPr>
          <w:b/>
          <w:bCs/>
          <w:i/>
          <w:iCs/>
          <w:szCs w:val="26"/>
        </w:rPr>
        <w:t>3.2.6.2.1</w:t>
      </w:r>
      <w:commentRangeEnd w:id="37"/>
      <w:r w:rsidR="001C3FB9">
        <w:rPr>
          <w:rStyle w:val="CommentReference"/>
        </w:rPr>
        <w:commentReference w:id="37"/>
      </w:r>
      <w:r w:rsidRPr="00F1213F">
        <w:rPr>
          <w:b/>
          <w:bCs/>
          <w:i/>
          <w:iCs/>
          <w:szCs w:val="26"/>
        </w:rPr>
        <w:tab/>
        <w:t>Peak Load Estimate</w:t>
      </w:r>
    </w:p>
    <w:p w14:paraId="2727D560" w14:textId="77777777" w:rsidR="00B61C27" w:rsidRPr="00F1213F" w:rsidRDefault="00B61C27" w:rsidP="00B61C27">
      <w:pPr>
        <w:spacing w:after="240"/>
        <w:ind w:left="720" w:hanging="720"/>
        <w:rPr>
          <w:iCs/>
          <w:szCs w:val="20"/>
        </w:rPr>
      </w:pPr>
      <w:r w:rsidRPr="00F1213F">
        <w:rPr>
          <w:iCs/>
          <w:szCs w:val="20"/>
        </w:rPr>
        <w:t>(1)</w:t>
      </w:r>
      <w:r w:rsidRPr="00F1213F">
        <w:rPr>
          <w:iCs/>
          <w:szCs w:val="20"/>
        </w:rPr>
        <w:tab/>
        <w:t xml:space="preserve">ERCOT shall prepare, at least annually, a forecast of the total peak Load for both summer and winter Peak Load Seasons for the current year and a minimum of ten future years using an econometric forecast, taking into account econometric inputs, weather conditions, demographic data and other variables as deemed appropriate by ERCOT.  The firm Peak Load Season estimate shall be determined by the following equation: </w:t>
      </w:r>
    </w:p>
    <w:p w14:paraId="3E319339" w14:textId="77777777" w:rsidR="00B61C27" w:rsidRPr="00F1213F" w:rsidRDefault="00B61C27" w:rsidP="00B61C27">
      <w:pPr>
        <w:tabs>
          <w:tab w:val="left" w:pos="2340"/>
          <w:tab w:val="left" w:pos="3420"/>
        </w:tabs>
        <w:spacing w:after="240"/>
        <w:ind w:left="3420" w:hanging="2700"/>
        <w:rPr>
          <w:ins w:id="38" w:author="Golden Spread Electric Cooperative" w:date="2024-06-12T13:31:00Z"/>
          <w:b/>
          <w:bCs/>
          <w:szCs w:val="20"/>
        </w:rPr>
      </w:pPr>
      <w:bookmarkStart w:id="39" w:name="_Hlk135828532"/>
      <w:r w:rsidRPr="00F1213F">
        <w:rPr>
          <w:b/>
          <w:bCs/>
          <w:szCs w:val="20"/>
        </w:rPr>
        <w:t xml:space="preserve">FIRMPKLD </w:t>
      </w:r>
      <w:r w:rsidRPr="00F1213F">
        <w:rPr>
          <w:b/>
          <w:bCs/>
          <w:i/>
          <w:szCs w:val="20"/>
          <w:vertAlign w:val="subscript"/>
        </w:rPr>
        <w:t>s, i</w:t>
      </w:r>
      <w:r w:rsidRPr="00F1213F">
        <w:rPr>
          <w:b/>
          <w:bCs/>
          <w:szCs w:val="20"/>
        </w:rPr>
        <w:tab/>
        <w:t>=</w:t>
      </w:r>
      <w:r w:rsidRPr="00F1213F">
        <w:rPr>
          <w:b/>
          <w:bCs/>
          <w:szCs w:val="20"/>
        </w:rPr>
        <w:tab/>
        <w:t xml:space="preserve">TOTPKLD </w:t>
      </w:r>
      <w:r w:rsidRPr="00F1213F">
        <w:rPr>
          <w:b/>
          <w:bCs/>
          <w:szCs w:val="20"/>
          <w:vertAlign w:val="subscript"/>
        </w:rPr>
        <w:t xml:space="preserve">s, </w:t>
      </w:r>
      <w:r w:rsidRPr="00F1213F">
        <w:rPr>
          <w:b/>
          <w:bCs/>
          <w:i/>
          <w:szCs w:val="20"/>
          <w:vertAlign w:val="subscript"/>
        </w:rPr>
        <w:t xml:space="preserve">i </w:t>
      </w:r>
      <w:r w:rsidRPr="00F1213F">
        <w:rPr>
          <w:b/>
          <w:bCs/>
          <w:szCs w:val="20"/>
        </w:rPr>
        <w:t xml:space="preserve">– LRRRS </w:t>
      </w:r>
      <w:r w:rsidRPr="00F1213F">
        <w:rPr>
          <w:b/>
          <w:bCs/>
          <w:i/>
          <w:szCs w:val="20"/>
          <w:vertAlign w:val="subscript"/>
        </w:rPr>
        <w:t xml:space="preserve">s, i </w:t>
      </w:r>
      <w:r w:rsidRPr="00F1213F">
        <w:rPr>
          <w:b/>
          <w:bCs/>
          <w:szCs w:val="20"/>
        </w:rPr>
        <w:t>–</w:t>
      </w:r>
      <w:r w:rsidRPr="00F1213F">
        <w:rPr>
          <w:b/>
          <w:bCs/>
          <w:i/>
          <w:szCs w:val="20"/>
        </w:rPr>
        <w:t xml:space="preserve"> </w:t>
      </w:r>
      <w:r w:rsidRPr="00F1213F">
        <w:rPr>
          <w:b/>
          <w:bCs/>
          <w:szCs w:val="20"/>
        </w:rPr>
        <w:t xml:space="preserve">LRECRS </w:t>
      </w:r>
      <w:r w:rsidRPr="00F1213F">
        <w:rPr>
          <w:b/>
          <w:bCs/>
          <w:i/>
          <w:szCs w:val="20"/>
          <w:vertAlign w:val="subscript"/>
        </w:rPr>
        <w:t>s, i</w:t>
      </w:r>
      <w:r w:rsidRPr="00F1213F">
        <w:rPr>
          <w:b/>
          <w:bCs/>
          <w:szCs w:val="20"/>
        </w:rPr>
        <w:t xml:space="preserve"> –</w:t>
      </w:r>
      <w:r w:rsidRPr="00F1213F">
        <w:rPr>
          <w:b/>
          <w:bCs/>
          <w:i/>
          <w:szCs w:val="20"/>
        </w:rPr>
        <w:t xml:space="preserve"> </w:t>
      </w:r>
      <w:r w:rsidRPr="00F1213F">
        <w:rPr>
          <w:b/>
          <w:bCs/>
          <w:szCs w:val="20"/>
        </w:rPr>
        <w:t>LRNSRS</w:t>
      </w:r>
      <w:r w:rsidRPr="00F1213F">
        <w:rPr>
          <w:b/>
          <w:bCs/>
          <w:szCs w:val="20"/>
        </w:rPr>
        <w:softHyphen/>
        <w:t xml:space="preserve"> </w:t>
      </w:r>
      <w:r w:rsidRPr="00F1213F">
        <w:rPr>
          <w:b/>
          <w:bCs/>
          <w:i/>
          <w:szCs w:val="20"/>
          <w:vertAlign w:val="subscript"/>
        </w:rPr>
        <w:t>s, i</w:t>
      </w:r>
      <w:r w:rsidRPr="00F1213F">
        <w:rPr>
          <w:b/>
          <w:bCs/>
          <w:szCs w:val="20"/>
        </w:rPr>
        <w:t xml:space="preserve"> – ERS </w:t>
      </w:r>
      <w:r w:rsidRPr="00F1213F">
        <w:rPr>
          <w:b/>
          <w:bCs/>
          <w:i/>
          <w:szCs w:val="20"/>
          <w:vertAlign w:val="subscript"/>
        </w:rPr>
        <w:t>s, i</w:t>
      </w:r>
      <w:r w:rsidRPr="00F1213F">
        <w:rPr>
          <w:b/>
          <w:bCs/>
          <w:szCs w:val="20"/>
        </w:rPr>
        <w:t xml:space="preserve"> – CLR </w:t>
      </w:r>
      <w:r w:rsidRPr="00F1213F">
        <w:rPr>
          <w:b/>
          <w:bCs/>
          <w:i/>
          <w:szCs w:val="20"/>
          <w:vertAlign w:val="subscript"/>
        </w:rPr>
        <w:t>s, i</w:t>
      </w:r>
      <w:r w:rsidRPr="00F1213F">
        <w:rPr>
          <w:b/>
          <w:bCs/>
          <w:szCs w:val="20"/>
        </w:rPr>
        <w:t xml:space="preserve"> </w:t>
      </w:r>
      <w:r w:rsidRPr="006A0091">
        <w:rPr>
          <w:b/>
          <w:bCs/>
        </w:rPr>
        <w:t>–</w:t>
      </w:r>
      <w:ins w:id="40" w:author="Golden Spread Electric Cooperative" w:date="2024-06-12T13:31:00Z">
        <w:r w:rsidRPr="006A0091">
          <w:rPr>
            <w:b/>
            <w:bCs/>
          </w:rPr>
          <w:t xml:space="preserve"> </w:t>
        </w:r>
        <w:r>
          <w:rPr>
            <w:b/>
            <w:bCs/>
          </w:rPr>
          <w:t>NFIRMLL</w:t>
        </w:r>
        <w:r w:rsidRPr="006A0091">
          <w:rPr>
            <w:b/>
            <w:bCs/>
          </w:rPr>
          <w:t xml:space="preserve"> </w:t>
        </w:r>
        <w:r w:rsidRPr="006A0091">
          <w:rPr>
            <w:b/>
            <w:bCs/>
            <w:i/>
            <w:vertAlign w:val="subscript"/>
          </w:rPr>
          <w:t xml:space="preserve">s, </w:t>
        </w:r>
      </w:ins>
      <w:r w:rsidRPr="006A0091">
        <w:rPr>
          <w:b/>
          <w:bCs/>
          <w:i/>
          <w:vertAlign w:val="subscript"/>
        </w:rPr>
        <w:t>i</w:t>
      </w:r>
      <w:r w:rsidRPr="006A0091">
        <w:rPr>
          <w:b/>
          <w:bCs/>
        </w:rPr>
        <w:t xml:space="preserve"> </w:t>
      </w:r>
      <w:r w:rsidRPr="00F1213F">
        <w:rPr>
          <w:b/>
          <w:bCs/>
          <w:szCs w:val="20"/>
        </w:rPr>
        <w:t xml:space="preserve">– ENERGYEFF </w:t>
      </w:r>
      <w:r w:rsidRPr="00F1213F">
        <w:rPr>
          <w:b/>
          <w:bCs/>
          <w:i/>
          <w:szCs w:val="20"/>
          <w:vertAlign w:val="subscript"/>
        </w:rPr>
        <w:t>s, i</w:t>
      </w:r>
      <w:r w:rsidRPr="00F1213F">
        <w:rPr>
          <w:b/>
          <w:bCs/>
          <w:szCs w:val="20"/>
        </w:rPr>
        <w:t xml:space="preserve"> </w:t>
      </w:r>
    </w:p>
    <w:bookmarkEnd w:id="39"/>
    <w:p w14:paraId="0EE9D943" w14:textId="77777777" w:rsidR="00B61C27" w:rsidRPr="00F1213F" w:rsidRDefault="00B61C27" w:rsidP="00B61C27">
      <w:pPr>
        <w:rPr>
          <w:iCs/>
          <w:szCs w:val="20"/>
        </w:rPr>
      </w:pPr>
      <w:r w:rsidRPr="00F1213F">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B61C27" w:rsidRPr="00F1213F" w14:paraId="7292C485" w14:textId="77777777" w:rsidTr="005F1D84">
        <w:tc>
          <w:tcPr>
            <w:tcW w:w="876" w:type="pct"/>
          </w:tcPr>
          <w:p w14:paraId="3C4093DD" w14:textId="77777777" w:rsidR="00B61C27" w:rsidRPr="00F1213F" w:rsidRDefault="00B61C27" w:rsidP="005F1D84">
            <w:pPr>
              <w:spacing w:after="120"/>
              <w:rPr>
                <w:b/>
                <w:sz w:val="20"/>
                <w:szCs w:val="20"/>
              </w:rPr>
            </w:pPr>
            <w:r w:rsidRPr="00F1213F">
              <w:rPr>
                <w:b/>
                <w:sz w:val="20"/>
                <w:szCs w:val="20"/>
              </w:rPr>
              <w:t>Variable</w:t>
            </w:r>
          </w:p>
        </w:tc>
        <w:tc>
          <w:tcPr>
            <w:tcW w:w="455" w:type="pct"/>
          </w:tcPr>
          <w:p w14:paraId="14756BCA" w14:textId="77777777" w:rsidR="00B61C27" w:rsidRPr="00F1213F" w:rsidRDefault="00B61C27" w:rsidP="005F1D84">
            <w:pPr>
              <w:spacing w:after="120"/>
              <w:rPr>
                <w:b/>
                <w:sz w:val="20"/>
                <w:szCs w:val="20"/>
              </w:rPr>
            </w:pPr>
            <w:r w:rsidRPr="00F1213F">
              <w:rPr>
                <w:b/>
                <w:sz w:val="20"/>
                <w:szCs w:val="20"/>
              </w:rPr>
              <w:t>Unit</w:t>
            </w:r>
          </w:p>
        </w:tc>
        <w:tc>
          <w:tcPr>
            <w:tcW w:w="3669" w:type="pct"/>
          </w:tcPr>
          <w:p w14:paraId="77B4EA70" w14:textId="77777777" w:rsidR="00B61C27" w:rsidRPr="00F1213F" w:rsidRDefault="00B61C27" w:rsidP="005F1D84">
            <w:pPr>
              <w:spacing w:after="120"/>
              <w:rPr>
                <w:b/>
                <w:sz w:val="20"/>
                <w:szCs w:val="20"/>
              </w:rPr>
            </w:pPr>
            <w:r w:rsidRPr="00F1213F">
              <w:rPr>
                <w:b/>
                <w:sz w:val="20"/>
                <w:szCs w:val="20"/>
              </w:rPr>
              <w:t>Definition</w:t>
            </w:r>
          </w:p>
        </w:tc>
      </w:tr>
      <w:tr w:rsidR="00B61C27" w:rsidRPr="00F1213F" w14:paraId="29C536C6" w14:textId="77777777" w:rsidTr="005F1D84">
        <w:tc>
          <w:tcPr>
            <w:tcW w:w="876" w:type="pct"/>
          </w:tcPr>
          <w:p w14:paraId="038A09A6" w14:textId="77777777" w:rsidR="00B61C27" w:rsidRPr="00F1213F" w:rsidRDefault="00B61C27" w:rsidP="005F1D84">
            <w:pPr>
              <w:spacing w:after="60"/>
              <w:rPr>
                <w:iCs/>
                <w:sz w:val="20"/>
                <w:szCs w:val="20"/>
              </w:rPr>
            </w:pPr>
            <w:r w:rsidRPr="00F1213F">
              <w:rPr>
                <w:iCs/>
                <w:sz w:val="20"/>
                <w:szCs w:val="20"/>
              </w:rPr>
              <w:t xml:space="preserve">FIRMPKLD </w:t>
            </w:r>
            <w:r w:rsidRPr="00F1213F">
              <w:rPr>
                <w:bCs/>
                <w:i/>
                <w:iCs/>
                <w:sz w:val="20"/>
                <w:szCs w:val="20"/>
                <w:vertAlign w:val="subscript"/>
              </w:rPr>
              <w:t>s, i</w:t>
            </w:r>
          </w:p>
        </w:tc>
        <w:tc>
          <w:tcPr>
            <w:tcW w:w="455" w:type="pct"/>
          </w:tcPr>
          <w:p w14:paraId="61A0C4FF"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6FB26478" w14:textId="77777777" w:rsidR="00B61C27" w:rsidRPr="00F1213F" w:rsidRDefault="00B61C27" w:rsidP="005F1D84">
            <w:pPr>
              <w:spacing w:after="60"/>
              <w:rPr>
                <w:iCs/>
                <w:sz w:val="20"/>
                <w:szCs w:val="20"/>
              </w:rPr>
            </w:pPr>
            <w:r w:rsidRPr="00F1213F">
              <w:rPr>
                <w:i/>
                <w:iCs/>
                <w:sz w:val="20"/>
                <w:szCs w:val="20"/>
              </w:rPr>
              <w:t>Firm Peak Load Estimate</w:t>
            </w:r>
            <w:r w:rsidRPr="00F1213F">
              <w:rPr>
                <w:iCs/>
                <w:sz w:val="20"/>
                <w:szCs w:val="20"/>
              </w:rPr>
              <w:t xml:space="preserve">—The Firm Peak Load Estimate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B61C27" w:rsidRPr="00F1213F" w14:paraId="7A78DB46" w14:textId="77777777" w:rsidTr="005F1D84">
        <w:trPr>
          <w:tblHeader/>
        </w:trPr>
        <w:tc>
          <w:tcPr>
            <w:tcW w:w="876" w:type="pct"/>
          </w:tcPr>
          <w:p w14:paraId="0DD3020E" w14:textId="77777777" w:rsidR="00B61C27" w:rsidRPr="00F1213F" w:rsidRDefault="00B61C27" w:rsidP="005F1D84">
            <w:pPr>
              <w:spacing w:after="60"/>
              <w:rPr>
                <w:iCs/>
                <w:sz w:val="20"/>
                <w:szCs w:val="20"/>
              </w:rPr>
            </w:pPr>
            <w:r w:rsidRPr="00F1213F">
              <w:rPr>
                <w:iCs/>
                <w:sz w:val="20"/>
                <w:szCs w:val="20"/>
              </w:rPr>
              <w:t xml:space="preserve">TOTPKLD </w:t>
            </w:r>
            <w:r w:rsidRPr="00F1213F">
              <w:rPr>
                <w:bCs/>
                <w:i/>
                <w:iCs/>
                <w:sz w:val="20"/>
                <w:szCs w:val="20"/>
                <w:vertAlign w:val="subscript"/>
              </w:rPr>
              <w:t>s, i</w:t>
            </w:r>
          </w:p>
        </w:tc>
        <w:tc>
          <w:tcPr>
            <w:tcW w:w="455" w:type="pct"/>
          </w:tcPr>
          <w:p w14:paraId="7302886F"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4338F0C0" w14:textId="77777777" w:rsidR="00B61C27" w:rsidRPr="00F1213F" w:rsidRDefault="00B61C27" w:rsidP="005F1D84">
            <w:pPr>
              <w:spacing w:after="60"/>
              <w:rPr>
                <w:i/>
                <w:iCs/>
                <w:sz w:val="20"/>
                <w:szCs w:val="20"/>
              </w:rPr>
            </w:pPr>
            <w:r w:rsidRPr="00F1213F">
              <w:rPr>
                <w:i/>
                <w:iCs/>
                <w:sz w:val="20"/>
                <w:szCs w:val="20"/>
              </w:rPr>
              <w:t>Total Peak Load Estimate</w:t>
            </w:r>
            <w:r w:rsidRPr="00F1213F">
              <w:rPr>
                <w:iCs/>
                <w:sz w:val="20"/>
                <w:szCs w:val="20"/>
              </w:rPr>
              <w:t xml:space="preserve">—The Total Peak Load Estimate for the Peak Load Season </w:t>
            </w:r>
            <w:r w:rsidRPr="00F1213F">
              <w:rPr>
                <w:i/>
                <w:iCs/>
                <w:sz w:val="20"/>
                <w:szCs w:val="20"/>
              </w:rPr>
              <w:t>s</w:t>
            </w:r>
            <w:r w:rsidRPr="00F1213F">
              <w:rPr>
                <w:iCs/>
                <w:sz w:val="20"/>
                <w:szCs w:val="20"/>
              </w:rPr>
              <w:t xml:space="preserve"> for the year </w:t>
            </w:r>
            <w:r w:rsidRPr="00F1213F">
              <w:rPr>
                <w:i/>
                <w:iCs/>
                <w:sz w:val="20"/>
                <w:szCs w:val="20"/>
              </w:rPr>
              <w:t>i.</w:t>
            </w:r>
          </w:p>
        </w:tc>
      </w:tr>
      <w:tr w:rsidR="00B61C27" w:rsidRPr="00F1213F" w14:paraId="056B9B53" w14:textId="77777777" w:rsidTr="005F1D84">
        <w:trPr>
          <w:tblHeader/>
        </w:trPr>
        <w:tc>
          <w:tcPr>
            <w:tcW w:w="876" w:type="pct"/>
            <w:tcBorders>
              <w:bottom w:val="single" w:sz="4" w:space="0" w:color="auto"/>
            </w:tcBorders>
          </w:tcPr>
          <w:p w14:paraId="0981115B" w14:textId="77777777" w:rsidR="00B61C27" w:rsidRPr="00F1213F" w:rsidRDefault="00B61C27" w:rsidP="005F1D84">
            <w:pPr>
              <w:spacing w:after="60"/>
              <w:rPr>
                <w:iCs/>
                <w:sz w:val="20"/>
                <w:szCs w:val="20"/>
              </w:rPr>
            </w:pPr>
            <w:r w:rsidRPr="00F1213F">
              <w:rPr>
                <w:iCs/>
                <w:sz w:val="20"/>
                <w:szCs w:val="20"/>
              </w:rPr>
              <w:t xml:space="preserve">LRRRS </w:t>
            </w:r>
            <w:r w:rsidRPr="00F1213F">
              <w:rPr>
                <w:i/>
                <w:iCs/>
                <w:sz w:val="20"/>
                <w:szCs w:val="20"/>
                <w:vertAlign w:val="subscript"/>
              </w:rPr>
              <w:t>s, i</w:t>
            </w:r>
          </w:p>
        </w:tc>
        <w:tc>
          <w:tcPr>
            <w:tcW w:w="455" w:type="pct"/>
            <w:tcBorders>
              <w:bottom w:val="single" w:sz="4" w:space="0" w:color="auto"/>
            </w:tcBorders>
          </w:tcPr>
          <w:p w14:paraId="37838C87" w14:textId="77777777" w:rsidR="00B61C27" w:rsidRPr="00F1213F" w:rsidRDefault="00B61C27" w:rsidP="005F1D84">
            <w:pPr>
              <w:spacing w:after="60"/>
              <w:rPr>
                <w:iCs/>
                <w:sz w:val="20"/>
                <w:szCs w:val="20"/>
              </w:rPr>
            </w:pPr>
            <w:r w:rsidRPr="00F1213F">
              <w:rPr>
                <w:iCs/>
                <w:sz w:val="20"/>
                <w:szCs w:val="20"/>
              </w:rPr>
              <w:t>MW</w:t>
            </w:r>
          </w:p>
        </w:tc>
        <w:tc>
          <w:tcPr>
            <w:tcW w:w="3669" w:type="pct"/>
            <w:tcBorders>
              <w:bottom w:val="single" w:sz="4" w:space="0" w:color="auto"/>
            </w:tcBorders>
          </w:tcPr>
          <w:p w14:paraId="4CB2E0EC" w14:textId="77777777" w:rsidR="00B61C27" w:rsidRPr="00F1213F" w:rsidRDefault="00B61C27" w:rsidP="005F1D84">
            <w:pPr>
              <w:spacing w:after="60"/>
              <w:rPr>
                <w:iCs/>
                <w:sz w:val="20"/>
                <w:szCs w:val="20"/>
              </w:rPr>
            </w:pPr>
            <w:r w:rsidRPr="00F1213F">
              <w:rPr>
                <w:i/>
                <w:iCs/>
                <w:sz w:val="20"/>
                <w:szCs w:val="20"/>
              </w:rPr>
              <w:t>Load Resource providing RRS</w:t>
            </w:r>
            <w:r w:rsidRPr="00F1213F">
              <w:rPr>
                <w:iCs/>
                <w:sz w:val="20"/>
                <w:szCs w:val="20"/>
              </w:rPr>
              <w:t xml:space="preserve">—The amount of RRS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tr w:rsidR="00B61C27" w:rsidRPr="00F1213F" w14:paraId="26714329" w14:textId="77777777" w:rsidTr="005F1D84">
        <w:trPr>
          <w:tblHeader/>
        </w:trPr>
        <w:tc>
          <w:tcPr>
            <w:tcW w:w="876" w:type="pct"/>
            <w:tcBorders>
              <w:top w:val="single" w:sz="4" w:space="0" w:color="auto"/>
              <w:left w:val="single" w:sz="4" w:space="0" w:color="auto"/>
              <w:bottom w:val="single" w:sz="4" w:space="0" w:color="auto"/>
              <w:right w:val="single" w:sz="4" w:space="0" w:color="auto"/>
            </w:tcBorders>
          </w:tcPr>
          <w:p w14:paraId="0C326D9D" w14:textId="77777777" w:rsidR="00B61C27" w:rsidRPr="00F1213F" w:rsidRDefault="00B61C27" w:rsidP="005F1D84">
            <w:pPr>
              <w:spacing w:after="60"/>
              <w:rPr>
                <w:iCs/>
                <w:sz w:val="20"/>
                <w:szCs w:val="20"/>
              </w:rPr>
            </w:pPr>
            <w:bookmarkStart w:id="41" w:name="_Hlk135828536"/>
            <w:r w:rsidRPr="00F1213F">
              <w:rPr>
                <w:iCs/>
                <w:sz w:val="20"/>
                <w:szCs w:val="20"/>
              </w:rPr>
              <w:t xml:space="preserve">LRECRS </w:t>
            </w:r>
            <w:r w:rsidRPr="00F1213F">
              <w:rPr>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05A3C4D4"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76C2B39B" w14:textId="77777777" w:rsidR="00B61C27" w:rsidRPr="00F1213F" w:rsidRDefault="00B61C27" w:rsidP="005F1D84">
            <w:pPr>
              <w:spacing w:after="60"/>
              <w:rPr>
                <w:i/>
                <w:iCs/>
                <w:sz w:val="20"/>
                <w:szCs w:val="20"/>
              </w:rPr>
            </w:pPr>
            <w:r w:rsidRPr="00F1213F">
              <w:rPr>
                <w:i/>
                <w:iCs/>
                <w:sz w:val="20"/>
                <w:szCs w:val="20"/>
              </w:rPr>
              <w:t>Load Resource providing ECRS</w:t>
            </w:r>
            <w:r w:rsidRPr="00F1213F">
              <w:rPr>
                <w:iCs/>
                <w:sz w:val="20"/>
                <w:szCs w:val="20"/>
              </w:rPr>
              <w:t xml:space="preserve">—The amount of ECRS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bookmarkEnd w:id="41"/>
      <w:tr w:rsidR="00B61C27" w:rsidRPr="00F1213F" w14:paraId="632551F7" w14:textId="77777777" w:rsidTr="005F1D84">
        <w:trPr>
          <w:tblHeader/>
        </w:trPr>
        <w:tc>
          <w:tcPr>
            <w:tcW w:w="876" w:type="pct"/>
            <w:tcBorders>
              <w:top w:val="single" w:sz="4" w:space="0" w:color="auto"/>
              <w:left w:val="single" w:sz="4" w:space="0" w:color="auto"/>
              <w:bottom w:val="single" w:sz="4" w:space="0" w:color="auto"/>
              <w:right w:val="single" w:sz="4" w:space="0" w:color="auto"/>
            </w:tcBorders>
          </w:tcPr>
          <w:p w14:paraId="622A4D7D" w14:textId="77777777" w:rsidR="00B61C27" w:rsidRPr="00F1213F" w:rsidRDefault="00B61C27" w:rsidP="005F1D84">
            <w:pPr>
              <w:spacing w:after="60"/>
              <w:rPr>
                <w:iCs/>
                <w:sz w:val="20"/>
                <w:szCs w:val="20"/>
              </w:rPr>
            </w:pPr>
            <w:r w:rsidRPr="00F1213F">
              <w:rPr>
                <w:iCs/>
                <w:sz w:val="20"/>
                <w:szCs w:val="20"/>
              </w:rPr>
              <w:t xml:space="preserve">LRNSRS </w:t>
            </w:r>
            <w:r w:rsidRPr="00F1213F">
              <w:rPr>
                <w:bCs/>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0BEBAD33"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6B602982" w14:textId="77777777" w:rsidR="00B61C27" w:rsidRPr="00F1213F" w:rsidRDefault="00B61C27" w:rsidP="005F1D84">
            <w:pPr>
              <w:spacing w:after="60"/>
              <w:rPr>
                <w:iCs/>
                <w:sz w:val="20"/>
                <w:szCs w:val="20"/>
              </w:rPr>
            </w:pPr>
            <w:r w:rsidRPr="00F1213F">
              <w:rPr>
                <w:i/>
                <w:iCs/>
                <w:sz w:val="20"/>
                <w:szCs w:val="20"/>
              </w:rPr>
              <w:t>Load Resource providing Non-Spinning Reserve (Non-Spin)</w:t>
            </w:r>
            <w:r w:rsidRPr="00F1213F">
              <w:rPr>
                <w:iCs/>
                <w:sz w:val="20"/>
                <w:szCs w:val="20"/>
              </w:rPr>
              <w:t xml:space="preserve">—The estimated amount of Non-Spin that Load Resources are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B61C27" w:rsidRPr="00F1213F" w14:paraId="207EBFC4" w14:textId="77777777" w:rsidTr="005F1D84">
        <w:trPr>
          <w:tblHeader/>
        </w:trPr>
        <w:tc>
          <w:tcPr>
            <w:tcW w:w="876" w:type="pct"/>
            <w:tcBorders>
              <w:top w:val="single" w:sz="4" w:space="0" w:color="auto"/>
            </w:tcBorders>
          </w:tcPr>
          <w:p w14:paraId="29C666BF" w14:textId="77777777" w:rsidR="00B61C27" w:rsidRPr="00F1213F" w:rsidRDefault="00B61C27" w:rsidP="005F1D84">
            <w:pPr>
              <w:spacing w:after="60"/>
              <w:rPr>
                <w:iCs/>
                <w:sz w:val="20"/>
                <w:szCs w:val="20"/>
              </w:rPr>
            </w:pPr>
            <w:r w:rsidRPr="00F1213F">
              <w:rPr>
                <w:iCs/>
                <w:sz w:val="20"/>
                <w:szCs w:val="20"/>
              </w:rPr>
              <w:t xml:space="preserve">ERS </w:t>
            </w:r>
            <w:r w:rsidRPr="00F1213F">
              <w:rPr>
                <w:bCs/>
                <w:i/>
                <w:iCs/>
                <w:sz w:val="20"/>
                <w:szCs w:val="20"/>
                <w:vertAlign w:val="subscript"/>
              </w:rPr>
              <w:t>s, i</w:t>
            </w:r>
          </w:p>
        </w:tc>
        <w:tc>
          <w:tcPr>
            <w:tcW w:w="455" w:type="pct"/>
            <w:tcBorders>
              <w:top w:val="single" w:sz="4" w:space="0" w:color="auto"/>
            </w:tcBorders>
          </w:tcPr>
          <w:p w14:paraId="3B606416"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tcBorders>
          </w:tcPr>
          <w:p w14:paraId="7BEC6A65" w14:textId="77777777" w:rsidR="00B61C27" w:rsidRPr="00F1213F" w:rsidRDefault="00B61C27" w:rsidP="005F1D84">
            <w:pPr>
              <w:spacing w:after="60"/>
              <w:rPr>
                <w:iCs/>
                <w:sz w:val="20"/>
                <w:szCs w:val="20"/>
              </w:rPr>
            </w:pPr>
            <w:r w:rsidRPr="00F1213F">
              <w:rPr>
                <w:i/>
                <w:iCs/>
                <w:sz w:val="20"/>
                <w:szCs w:val="20"/>
              </w:rPr>
              <w:t>Emergency Response Service (ERS)</w:t>
            </w:r>
            <w:r w:rsidRPr="00F1213F">
              <w:rPr>
                <w:iCs/>
                <w:sz w:val="20"/>
                <w:szCs w:val="20"/>
              </w:rPr>
              <w:t xml:space="preserve">—The estimated amount of ERS for the Peak Load Season </w:t>
            </w:r>
            <w:r w:rsidRPr="00F1213F">
              <w:rPr>
                <w:i/>
                <w:iCs/>
                <w:sz w:val="20"/>
                <w:szCs w:val="20"/>
              </w:rPr>
              <w:t>s</w:t>
            </w:r>
            <w:r w:rsidRPr="00F1213F">
              <w:rPr>
                <w:iCs/>
                <w:sz w:val="20"/>
                <w:szCs w:val="20"/>
              </w:rPr>
              <w:t xml:space="preserve"> for the year </w:t>
            </w:r>
            <w:r w:rsidRPr="00F1213F">
              <w:rPr>
                <w:i/>
                <w:iCs/>
                <w:sz w:val="20"/>
                <w:szCs w:val="20"/>
              </w:rPr>
              <w:t xml:space="preserve">i </w:t>
            </w:r>
            <w:r w:rsidRPr="00F1213F">
              <w:rPr>
                <w:iCs/>
                <w:sz w:val="20"/>
                <w:szCs w:val="20"/>
              </w:rPr>
              <w:t xml:space="preserve">calculated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B61C27" w:rsidRPr="00F1213F" w14:paraId="391B2A94" w14:textId="77777777" w:rsidTr="005F1D84">
              <w:trPr>
                <w:trHeight w:val="791"/>
              </w:trPr>
              <w:tc>
                <w:tcPr>
                  <w:tcW w:w="1226" w:type="dxa"/>
                  <w:shd w:val="clear" w:color="auto" w:fill="auto"/>
                  <w:vAlign w:val="center"/>
                </w:tcPr>
                <w:p w14:paraId="37BA8CB1" w14:textId="77777777" w:rsidR="00B61C27" w:rsidRPr="00F1213F" w:rsidRDefault="00B61C27" w:rsidP="005F1D84">
                  <w:pPr>
                    <w:spacing w:after="60"/>
                    <w:jc w:val="center"/>
                    <w:rPr>
                      <w:b/>
                      <w:iCs/>
                      <w:sz w:val="20"/>
                      <w:szCs w:val="20"/>
                    </w:rPr>
                  </w:pPr>
                  <w:r w:rsidRPr="00F1213F">
                    <w:rPr>
                      <w:b/>
                      <w:iCs/>
                      <w:sz w:val="20"/>
                      <w:szCs w:val="20"/>
                    </w:rPr>
                    <w:t>Year (i)</w:t>
                  </w:r>
                </w:p>
              </w:tc>
              <w:tc>
                <w:tcPr>
                  <w:tcW w:w="2880" w:type="dxa"/>
                  <w:shd w:val="clear" w:color="auto" w:fill="auto"/>
                  <w:vAlign w:val="center"/>
                </w:tcPr>
                <w:p w14:paraId="0AB440A4" w14:textId="77777777" w:rsidR="00B61C27" w:rsidRPr="00F1213F" w:rsidRDefault="00B61C27" w:rsidP="005F1D84">
                  <w:pPr>
                    <w:spacing w:after="60"/>
                    <w:jc w:val="center"/>
                    <w:rPr>
                      <w:b/>
                      <w:iCs/>
                      <w:sz w:val="20"/>
                      <w:szCs w:val="20"/>
                    </w:rPr>
                  </w:pPr>
                  <w:r w:rsidRPr="00F1213F">
                    <w:rPr>
                      <w:b/>
                      <w:iCs/>
                      <w:sz w:val="20"/>
                      <w:szCs w:val="20"/>
                    </w:rPr>
                    <w:t>Winter Peak Load</w:t>
                  </w:r>
                </w:p>
              </w:tc>
              <w:tc>
                <w:tcPr>
                  <w:tcW w:w="2690" w:type="dxa"/>
                  <w:shd w:val="clear" w:color="auto" w:fill="auto"/>
                  <w:vAlign w:val="center"/>
                </w:tcPr>
                <w:p w14:paraId="40207AFE" w14:textId="77777777" w:rsidR="00B61C27" w:rsidRPr="00F1213F" w:rsidRDefault="00B61C27" w:rsidP="005F1D84">
                  <w:pPr>
                    <w:spacing w:after="60"/>
                    <w:jc w:val="center"/>
                    <w:rPr>
                      <w:b/>
                      <w:iCs/>
                      <w:sz w:val="20"/>
                      <w:szCs w:val="20"/>
                    </w:rPr>
                  </w:pPr>
                  <w:r w:rsidRPr="00F1213F">
                    <w:rPr>
                      <w:b/>
                      <w:iCs/>
                      <w:sz w:val="20"/>
                      <w:szCs w:val="20"/>
                    </w:rPr>
                    <w:t>Summer Peak Load</w:t>
                  </w:r>
                </w:p>
              </w:tc>
            </w:tr>
            <w:tr w:rsidR="00B61C27" w:rsidRPr="00F1213F" w14:paraId="46F4BFBF" w14:textId="77777777" w:rsidTr="005F1D84">
              <w:trPr>
                <w:trHeight w:val="764"/>
              </w:trPr>
              <w:tc>
                <w:tcPr>
                  <w:tcW w:w="1226" w:type="dxa"/>
                  <w:shd w:val="clear" w:color="auto" w:fill="auto"/>
                  <w:vAlign w:val="center"/>
                </w:tcPr>
                <w:p w14:paraId="623D5478" w14:textId="77777777" w:rsidR="00B61C27" w:rsidRPr="00F1213F" w:rsidRDefault="00B61C27" w:rsidP="005F1D84">
                  <w:pPr>
                    <w:spacing w:after="60"/>
                    <w:rPr>
                      <w:iCs/>
                      <w:sz w:val="20"/>
                      <w:szCs w:val="20"/>
                    </w:rPr>
                  </w:pPr>
                  <w:r w:rsidRPr="00F1213F">
                    <w:rPr>
                      <w:iCs/>
                      <w:sz w:val="20"/>
                      <w:szCs w:val="20"/>
                    </w:rPr>
                    <w:t>Current Year (i = 1)</w:t>
                  </w:r>
                </w:p>
              </w:tc>
              <w:tc>
                <w:tcPr>
                  <w:tcW w:w="2880" w:type="dxa"/>
                  <w:shd w:val="clear" w:color="auto" w:fill="auto"/>
                  <w:vAlign w:val="center"/>
                </w:tcPr>
                <w:p w14:paraId="65DE5E3A" w14:textId="77777777" w:rsidR="00B61C27" w:rsidRPr="00F1213F" w:rsidRDefault="00B61C27" w:rsidP="005F1D84">
                  <w:pPr>
                    <w:spacing w:after="60"/>
                    <w:rPr>
                      <w:iCs/>
                      <w:sz w:val="20"/>
                      <w:szCs w:val="20"/>
                    </w:rPr>
                  </w:pPr>
                  <w:r w:rsidRPr="00F1213F">
                    <w:rPr>
                      <w:iCs/>
                      <w:sz w:val="20"/>
                      <w:szCs w:val="20"/>
                    </w:rPr>
                    <w:t xml:space="preserve">The simple average of the amount of ERS procured by ERCOT for the current year Standard Contract Term of December 1 to March 31 for the </w:t>
                  </w:r>
                  <w:r w:rsidRPr="00F1213F">
                    <w:rPr>
                      <w:iCs/>
                      <w:sz w:val="20"/>
                      <w:szCs w:val="20"/>
                    </w:rPr>
                    <w:lastRenderedPageBreak/>
                    <w:t>ERS Time Periods covering all or any part of Hour Ending 0600 and Hour Ending 1800.</w:t>
                  </w:r>
                </w:p>
                <w:p w14:paraId="1ED1C0B9" w14:textId="77777777" w:rsidR="00B61C27" w:rsidRPr="00F1213F" w:rsidRDefault="00B61C27" w:rsidP="005F1D84">
                  <w:pPr>
                    <w:spacing w:after="60"/>
                    <w:rPr>
                      <w:iCs/>
                      <w:sz w:val="20"/>
                      <w:szCs w:val="20"/>
                    </w:rPr>
                  </w:pPr>
                </w:p>
              </w:tc>
              <w:tc>
                <w:tcPr>
                  <w:tcW w:w="2690" w:type="dxa"/>
                  <w:shd w:val="clear" w:color="auto" w:fill="auto"/>
                  <w:vAlign w:val="center"/>
                </w:tcPr>
                <w:p w14:paraId="6FDB3107" w14:textId="77777777" w:rsidR="00B61C27" w:rsidRPr="00F1213F" w:rsidRDefault="00B61C27" w:rsidP="005F1D84">
                  <w:pPr>
                    <w:spacing w:after="60"/>
                    <w:rPr>
                      <w:iCs/>
                      <w:sz w:val="20"/>
                      <w:szCs w:val="20"/>
                    </w:rPr>
                  </w:pPr>
                  <w:r w:rsidRPr="00F1213F">
                    <w:rPr>
                      <w:iCs/>
                      <w:sz w:val="20"/>
                      <w:szCs w:val="20"/>
                    </w:rPr>
                    <w:lastRenderedPageBreak/>
                    <w:t xml:space="preserve">The amount of ERS procured by ERCOT for the current year Standard Contract Term of June 1 through September 30 for an ERS Time Period </w:t>
                  </w:r>
                  <w:r w:rsidRPr="00F1213F">
                    <w:rPr>
                      <w:iCs/>
                      <w:sz w:val="20"/>
                      <w:szCs w:val="20"/>
                    </w:rPr>
                    <w:lastRenderedPageBreak/>
                    <w:t>covering all or any part of Hour Ending 1800.</w:t>
                  </w:r>
                </w:p>
              </w:tc>
            </w:tr>
            <w:tr w:rsidR="00B61C27" w:rsidRPr="00F1213F" w14:paraId="1531FF98" w14:textId="77777777" w:rsidTr="005F1D84">
              <w:trPr>
                <w:trHeight w:val="818"/>
              </w:trPr>
              <w:tc>
                <w:tcPr>
                  <w:tcW w:w="1226" w:type="dxa"/>
                  <w:shd w:val="clear" w:color="auto" w:fill="auto"/>
                  <w:vAlign w:val="center"/>
                </w:tcPr>
                <w:p w14:paraId="366CD2EF" w14:textId="77777777" w:rsidR="00B61C27" w:rsidRPr="00F1213F" w:rsidRDefault="00B61C27" w:rsidP="005F1D84">
                  <w:pPr>
                    <w:spacing w:after="60"/>
                    <w:rPr>
                      <w:iCs/>
                      <w:sz w:val="20"/>
                      <w:szCs w:val="20"/>
                    </w:rPr>
                  </w:pPr>
                  <w:r w:rsidRPr="00F1213F">
                    <w:rPr>
                      <w:iCs/>
                      <w:sz w:val="20"/>
                      <w:szCs w:val="20"/>
                    </w:rPr>
                    <w:lastRenderedPageBreak/>
                    <w:t>Second Year (i = 2)</w:t>
                  </w:r>
                </w:p>
              </w:tc>
              <w:tc>
                <w:tcPr>
                  <w:tcW w:w="2880" w:type="dxa"/>
                  <w:shd w:val="clear" w:color="auto" w:fill="auto"/>
                  <w:vAlign w:val="center"/>
                </w:tcPr>
                <w:p w14:paraId="07E4FEC8" w14:textId="77777777" w:rsidR="00B61C27" w:rsidRPr="00F1213F" w:rsidRDefault="00B61C27" w:rsidP="005F1D84">
                  <w:pPr>
                    <w:spacing w:after="60"/>
                    <w:rPr>
                      <w:iCs/>
                      <w:sz w:val="20"/>
                      <w:szCs w:val="20"/>
                    </w:rPr>
                  </w:pPr>
                  <w:r w:rsidRPr="00F1213F">
                    <w:rPr>
                      <w:iCs/>
                      <w:sz w:val="20"/>
                      <w:szCs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770EFDF8" w14:textId="77777777" w:rsidR="00B61C27" w:rsidRPr="00F1213F" w:rsidRDefault="00B61C27" w:rsidP="005F1D84">
                  <w:pPr>
                    <w:spacing w:after="60"/>
                    <w:rPr>
                      <w:iCs/>
                      <w:sz w:val="20"/>
                      <w:szCs w:val="20"/>
                    </w:rPr>
                  </w:pPr>
                  <w:r w:rsidRPr="00F1213F">
                    <w:rPr>
                      <w:iCs/>
                      <w:sz w:val="20"/>
                      <w:szCs w:val="20"/>
                    </w:rPr>
                    <w:t>The current year Summer Peak Load ERS amount escalated by the compound annual growth rate of the three Summer Peak Load ERS amounts preceding the current period.</w:t>
                  </w:r>
                </w:p>
              </w:tc>
            </w:tr>
            <w:tr w:rsidR="00B61C27" w:rsidRPr="00F1213F" w14:paraId="743C61B2" w14:textId="77777777" w:rsidTr="005F1D84">
              <w:trPr>
                <w:trHeight w:val="818"/>
              </w:trPr>
              <w:tc>
                <w:tcPr>
                  <w:tcW w:w="1226" w:type="dxa"/>
                  <w:shd w:val="clear" w:color="auto" w:fill="auto"/>
                  <w:vAlign w:val="center"/>
                </w:tcPr>
                <w:p w14:paraId="3A271E4B" w14:textId="77777777" w:rsidR="00B61C27" w:rsidRPr="00F1213F" w:rsidRDefault="00B61C27" w:rsidP="005F1D84">
                  <w:pPr>
                    <w:spacing w:after="60"/>
                    <w:rPr>
                      <w:iCs/>
                      <w:sz w:val="20"/>
                      <w:szCs w:val="20"/>
                    </w:rPr>
                  </w:pPr>
                  <w:r w:rsidRPr="00F1213F">
                    <w:rPr>
                      <w:iCs/>
                      <w:sz w:val="20"/>
                      <w:szCs w:val="20"/>
                    </w:rPr>
                    <w:t>Third Year (i = 3)</w:t>
                  </w:r>
                </w:p>
              </w:tc>
              <w:tc>
                <w:tcPr>
                  <w:tcW w:w="2880" w:type="dxa"/>
                  <w:shd w:val="clear" w:color="auto" w:fill="auto"/>
                  <w:vAlign w:val="center"/>
                </w:tcPr>
                <w:p w14:paraId="09C2064E" w14:textId="77777777" w:rsidR="00B61C27" w:rsidRPr="00F1213F" w:rsidRDefault="00B61C27" w:rsidP="005F1D84">
                  <w:pPr>
                    <w:spacing w:after="60"/>
                    <w:rPr>
                      <w:iCs/>
                      <w:sz w:val="20"/>
                      <w:szCs w:val="20"/>
                    </w:rPr>
                  </w:pPr>
                  <w:r w:rsidRPr="00F1213F">
                    <w:rPr>
                      <w:iCs/>
                      <w:sz w:val="20"/>
                      <w:szCs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737896C1" w14:textId="77777777" w:rsidR="00B61C27" w:rsidRPr="00F1213F" w:rsidRDefault="00B61C27" w:rsidP="005F1D84">
                  <w:pPr>
                    <w:spacing w:after="60"/>
                    <w:rPr>
                      <w:iCs/>
                      <w:sz w:val="20"/>
                      <w:szCs w:val="20"/>
                    </w:rPr>
                  </w:pPr>
                  <w:r w:rsidRPr="00F1213F">
                    <w:rPr>
                      <w:iCs/>
                      <w:sz w:val="20"/>
                      <w:szCs w:val="20"/>
                    </w:rPr>
                    <w:t>The second year Summer Peak Load ERS amount escalated by the compound annual growth rate of the three Summer Peak Load ERS amounts preceding the current year.</w:t>
                  </w:r>
                </w:p>
              </w:tc>
            </w:tr>
            <w:tr w:rsidR="00B61C27" w:rsidRPr="00F1213F" w14:paraId="53135C48" w14:textId="77777777" w:rsidTr="005F1D84">
              <w:trPr>
                <w:trHeight w:val="818"/>
              </w:trPr>
              <w:tc>
                <w:tcPr>
                  <w:tcW w:w="1226" w:type="dxa"/>
                  <w:shd w:val="clear" w:color="auto" w:fill="auto"/>
                  <w:vAlign w:val="center"/>
                </w:tcPr>
                <w:p w14:paraId="4B7CE5F8" w14:textId="77777777" w:rsidR="00B61C27" w:rsidRPr="00F1213F" w:rsidRDefault="00B61C27" w:rsidP="005F1D84">
                  <w:pPr>
                    <w:spacing w:after="60"/>
                    <w:rPr>
                      <w:iCs/>
                      <w:sz w:val="20"/>
                      <w:szCs w:val="20"/>
                    </w:rPr>
                  </w:pPr>
                  <w:r w:rsidRPr="00F1213F">
                    <w:rPr>
                      <w:iCs/>
                      <w:sz w:val="20"/>
                      <w:szCs w:val="20"/>
                    </w:rPr>
                    <w:t>Years after Third Year (i &gt; 3)</w:t>
                  </w:r>
                </w:p>
              </w:tc>
              <w:tc>
                <w:tcPr>
                  <w:tcW w:w="2880" w:type="dxa"/>
                  <w:shd w:val="clear" w:color="auto" w:fill="auto"/>
                  <w:vAlign w:val="center"/>
                </w:tcPr>
                <w:p w14:paraId="118F4220" w14:textId="77777777" w:rsidR="00B61C27" w:rsidRPr="00F1213F" w:rsidRDefault="00B61C27" w:rsidP="005F1D84">
                  <w:pPr>
                    <w:spacing w:after="60"/>
                    <w:rPr>
                      <w:iCs/>
                      <w:sz w:val="20"/>
                      <w:szCs w:val="20"/>
                    </w:rPr>
                  </w:pPr>
                  <w:r w:rsidRPr="00F1213F">
                    <w:rPr>
                      <w:iCs/>
                      <w:sz w:val="20"/>
                      <w:szCs w:val="20"/>
                    </w:rPr>
                    <w:t>Equal to third year amount.</w:t>
                  </w:r>
                </w:p>
              </w:tc>
              <w:tc>
                <w:tcPr>
                  <w:tcW w:w="2690" w:type="dxa"/>
                  <w:shd w:val="clear" w:color="auto" w:fill="auto"/>
                  <w:vAlign w:val="center"/>
                </w:tcPr>
                <w:p w14:paraId="3FE86FBC" w14:textId="77777777" w:rsidR="00B61C27" w:rsidRPr="00F1213F" w:rsidRDefault="00B61C27" w:rsidP="005F1D84">
                  <w:pPr>
                    <w:spacing w:after="60"/>
                    <w:rPr>
                      <w:iCs/>
                      <w:sz w:val="20"/>
                      <w:szCs w:val="20"/>
                    </w:rPr>
                  </w:pPr>
                  <w:r w:rsidRPr="00F1213F">
                    <w:rPr>
                      <w:iCs/>
                      <w:sz w:val="20"/>
                      <w:szCs w:val="20"/>
                    </w:rPr>
                    <w:t>Equal to third year amount.</w:t>
                  </w:r>
                </w:p>
              </w:tc>
            </w:tr>
          </w:tbl>
          <w:p w14:paraId="28C81FF5" w14:textId="77777777" w:rsidR="00B61C27" w:rsidRPr="00F1213F" w:rsidRDefault="00B61C27" w:rsidP="005F1D84">
            <w:pPr>
              <w:spacing w:after="60"/>
              <w:rPr>
                <w:i/>
                <w:iCs/>
                <w:sz w:val="20"/>
                <w:szCs w:val="20"/>
              </w:rPr>
            </w:pPr>
          </w:p>
        </w:tc>
      </w:tr>
      <w:tr w:rsidR="00B61C27" w:rsidRPr="00F1213F" w14:paraId="201AA90D" w14:textId="77777777" w:rsidTr="005F1D84">
        <w:trPr>
          <w:tblHeader/>
        </w:trPr>
        <w:tc>
          <w:tcPr>
            <w:tcW w:w="876" w:type="pct"/>
          </w:tcPr>
          <w:p w14:paraId="398F79CD" w14:textId="77777777" w:rsidR="00B61C27" w:rsidRPr="00F1213F" w:rsidRDefault="00B61C27" w:rsidP="005F1D84">
            <w:pPr>
              <w:spacing w:after="60"/>
              <w:rPr>
                <w:iCs/>
                <w:sz w:val="20"/>
                <w:szCs w:val="20"/>
              </w:rPr>
            </w:pPr>
            <w:r w:rsidRPr="00F1213F">
              <w:rPr>
                <w:iCs/>
                <w:sz w:val="20"/>
                <w:szCs w:val="20"/>
              </w:rPr>
              <w:lastRenderedPageBreak/>
              <w:t xml:space="preserve">CLR </w:t>
            </w:r>
            <w:r w:rsidRPr="00F1213F">
              <w:rPr>
                <w:i/>
                <w:iCs/>
                <w:sz w:val="20"/>
                <w:szCs w:val="20"/>
                <w:vertAlign w:val="subscript"/>
              </w:rPr>
              <w:t>s, i</w:t>
            </w:r>
          </w:p>
        </w:tc>
        <w:tc>
          <w:tcPr>
            <w:tcW w:w="455" w:type="pct"/>
          </w:tcPr>
          <w:p w14:paraId="50407EC5"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554C287A" w14:textId="77777777" w:rsidR="00B61C27" w:rsidRPr="00F1213F" w:rsidRDefault="00B61C27" w:rsidP="005F1D84">
            <w:pPr>
              <w:spacing w:after="60"/>
              <w:rPr>
                <w:iCs/>
                <w:sz w:val="20"/>
                <w:szCs w:val="20"/>
              </w:rPr>
            </w:pPr>
            <w:bookmarkStart w:id="42" w:name="_Hlk135828547"/>
            <w:r w:rsidRPr="00F1213F">
              <w:rPr>
                <w:i/>
                <w:iCs/>
                <w:sz w:val="20"/>
                <w:szCs w:val="20"/>
              </w:rPr>
              <w:t>Amount of Controllable Load Resource</w:t>
            </w:r>
            <w:r w:rsidRPr="00F1213F">
              <w:rPr>
                <w:iCs/>
                <w:sz w:val="20"/>
                <w:szCs w:val="20"/>
              </w:rPr>
              <w:t xml:space="preserve">—Estimated amount of Controllable Load Resource that is available for Dispatch by ERCOT during the current year </w:t>
            </w:r>
            <w:r w:rsidRPr="00F1213F">
              <w:rPr>
                <w:i/>
                <w:iCs/>
                <w:sz w:val="20"/>
                <w:szCs w:val="20"/>
              </w:rPr>
              <w:t>i</w:t>
            </w:r>
            <w:r w:rsidRPr="00F1213F">
              <w:rPr>
                <w:iCs/>
                <w:sz w:val="20"/>
                <w:szCs w:val="20"/>
              </w:rPr>
              <w:t xml:space="preserve"> for the Peak Load Season </w:t>
            </w:r>
            <w:proofErr w:type="spellStart"/>
            <w:r w:rsidRPr="00F1213F">
              <w:rPr>
                <w:i/>
                <w:iCs/>
                <w:sz w:val="20"/>
                <w:szCs w:val="20"/>
              </w:rPr>
              <w:t>s</w:t>
            </w:r>
            <w:proofErr w:type="spellEnd"/>
            <w:r w:rsidRPr="00F1213F">
              <w:rPr>
                <w:i/>
                <w:iCs/>
                <w:sz w:val="20"/>
                <w:szCs w:val="20"/>
              </w:rPr>
              <w:t xml:space="preserve"> </w:t>
            </w:r>
            <w:r w:rsidRPr="00F1213F">
              <w:rPr>
                <w:iCs/>
                <w:sz w:val="20"/>
                <w:szCs w:val="20"/>
              </w:rPr>
              <w:t>not already included in LRRRS, LRECRS, or LRNSRS.  This value does not include Wholesale Storage Load (WSL).</w:t>
            </w:r>
          </w:p>
          <w:bookmarkEnd w:id="42"/>
          <w:p w14:paraId="65B9B326" w14:textId="77777777" w:rsidR="00B61C27" w:rsidRPr="00F1213F" w:rsidRDefault="00B61C27" w:rsidP="005F1D84">
            <w:pPr>
              <w:spacing w:after="60"/>
              <w:rPr>
                <w:iCs/>
                <w:sz w:val="20"/>
                <w:szCs w:val="20"/>
              </w:rPr>
            </w:pPr>
          </w:p>
        </w:tc>
      </w:tr>
      <w:tr w:rsidR="00ED4647" w:rsidRPr="00F1213F" w14:paraId="6401F5BC" w14:textId="77777777" w:rsidTr="005F1D84">
        <w:trPr>
          <w:tblHeader/>
        </w:trPr>
        <w:tc>
          <w:tcPr>
            <w:tcW w:w="876" w:type="pct"/>
            <w:shd w:val="clear" w:color="auto" w:fill="auto"/>
          </w:tcPr>
          <w:p w14:paraId="39D40EF2" w14:textId="0218A61A" w:rsidR="00ED4647" w:rsidRPr="00F1213F" w:rsidRDefault="00ED4647" w:rsidP="00ED4647">
            <w:pPr>
              <w:spacing w:after="60"/>
              <w:rPr>
                <w:iCs/>
                <w:sz w:val="20"/>
                <w:szCs w:val="20"/>
              </w:rPr>
            </w:pPr>
            <w:ins w:id="43" w:author="Golden Spread Electric Cooperative" w:date="2024-06-12T14:06:00Z">
              <w:r>
                <w:rPr>
                  <w:iCs/>
                  <w:sz w:val="20"/>
                </w:rPr>
                <w:t xml:space="preserve">NFIRMLL </w:t>
              </w:r>
              <w:r w:rsidRPr="006A0091">
                <w:rPr>
                  <w:bCs/>
                  <w:i/>
                  <w:iCs/>
                  <w:sz w:val="20"/>
                  <w:vertAlign w:val="subscript"/>
                </w:rPr>
                <w:t>s, i</w:t>
              </w:r>
            </w:ins>
          </w:p>
        </w:tc>
        <w:tc>
          <w:tcPr>
            <w:tcW w:w="455" w:type="pct"/>
            <w:shd w:val="clear" w:color="auto" w:fill="auto"/>
          </w:tcPr>
          <w:p w14:paraId="174E2EBC" w14:textId="06A8EBF2" w:rsidR="00ED4647" w:rsidRPr="00F1213F" w:rsidRDefault="00ED4647" w:rsidP="00ED4647">
            <w:pPr>
              <w:spacing w:after="60"/>
              <w:rPr>
                <w:iCs/>
                <w:sz w:val="20"/>
                <w:szCs w:val="20"/>
              </w:rPr>
            </w:pPr>
            <w:ins w:id="44" w:author="Golden Spread Electric Cooperative" w:date="2024-06-12T14:06:00Z">
              <w:r w:rsidRPr="00545FF6">
                <w:rPr>
                  <w:iCs/>
                  <w:sz w:val="20"/>
                </w:rPr>
                <w:t>MW</w:t>
              </w:r>
            </w:ins>
          </w:p>
        </w:tc>
        <w:tc>
          <w:tcPr>
            <w:tcW w:w="3669" w:type="pct"/>
            <w:shd w:val="clear" w:color="auto" w:fill="auto"/>
          </w:tcPr>
          <w:p w14:paraId="2D63AD74" w14:textId="025A6F38" w:rsidR="00ED4647" w:rsidRPr="00F1213F" w:rsidRDefault="00ED4647" w:rsidP="00ED4647">
            <w:pPr>
              <w:spacing w:after="60"/>
              <w:rPr>
                <w:i/>
                <w:iCs/>
                <w:sz w:val="20"/>
                <w:szCs w:val="20"/>
              </w:rPr>
            </w:pPr>
            <w:ins w:id="45" w:author="Golden Spread Electric Cooperative" w:date="2024-06-12T14:06:00Z">
              <w:r w:rsidRPr="001D6190">
                <w:rPr>
                  <w:i/>
                  <w:iCs/>
                  <w:sz w:val="20"/>
                </w:rPr>
                <w:t xml:space="preserve">Amount </w:t>
              </w:r>
              <w:r w:rsidRPr="00545FF6">
                <w:rPr>
                  <w:i/>
                  <w:iCs/>
                  <w:sz w:val="20"/>
                </w:rPr>
                <w:t xml:space="preserve">of </w:t>
              </w:r>
              <w:r>
                <w:rPr>
                  <w:i/>
                  <w:iCs/>
                  <w:sz w:val="20"/>
                </w:rPr>
                <w:t>Non-Firm Large Loads</w:t>
              </w:r>
              <w:r w:rsidRPr="006A0091">
                <w:rPr>
                  <w:iCs/>
                  <w:sz w:val="20"/>
                </w:rPr>
                <w:t>—</w:t>
              </w:r>
              <w:r>
                <w:rPr>
                  <w:iCs/>
                  <w:sz w:val="20"/>
                </w:rPr>
                <w:t>Estimated a</w:t>
              </w:r>
              <w:r w:rsidRPr="006A0091">
                <w:rPr>
                  <w:iCs/>
                  <w:sz w:val="20"/>
                </w:rPr>
                <w:t>mount</w:t>
              </w:r>
              <w:r>
                <w:rPr>
                  <w:iCs/>
                  <w:sz w:val="20"/>
                </w:rPr>
                <w:t xml:space="preserve"> of non-netted </w:t>
              </w:r>
            </w:ins>
            <w:ins w:id="46" w:author="Golden Spread Electric Cooperative" w:date="2024-06-18T15:30:00Z">
              <w:r w:rsidR="00344529">
                <w:rPr>
                  <w:iCs/>
                  <w:sz w:val="20"/>
                </w:rPr>
                <w:t>l</w:t>
              </w:r>
            </w:ins>
            <w:ins w:id="47" w:author="Golden Spread Electric Cooperative" w:date="2024-06-12T14:06:00Z">
              <w:r>
                <w:rPr>
                  <w:iCs/>
                  <w:sz w:val="20"/>
                </w:rPr>
                <w:t>arge Load</w:t>
              </w:r>
              <w:r w:rsidRPr="006A0091">
                <w:rPr>
                  <w:iCs/>
                  <w:sz w:val="20"/>
                </w:rPr>
                <w:t xml:space="preserve"> that</w:t>
              </w:r>
              <w:r>
                <w:rPr>
                  <w:iCs/>
                  <w:sz w:val="20"/>
                </w:rPr>
                <w:t xml:space="preserve"> </w:t>
              </w:r>
              <w:r w:rsidRPr="006A0091">
                <w:rPr>
                  <w:iCs/>
                  <w:sz w:val="20"/>
                </w:rPr>
                <w:t>is not already included in</w:t>
              </w:r>
              <w:r>
                <w:rPr>
                  <w:iCs/>
                  <w:sz w:val="20"/>
                </w:rPr>
                <w:t xml:space="preserve"> CLR,</w:t>
              </w:r>
              <w:r w:rsidRPr="006A0091">
                <w:rPr>
                  <w:iCs/>
                  <w:sz w:val="20"/>
                </w:rPr>
                <w:t xml:space="preserve"> LRRRS</w:t>
              </w:r>
              <w:r>
                <w:rPr>
                  <w:iCs/>
                  <w:sz w:val="20"/>
                </w:rPr>
                <w:t>,</w:t>
              </w:r>
              <w:r w:rsidRPr="006A0091">
                <w:rPr>
                  <w:iCs/>
                  <w:sz w:val="20"/>
                </w:rPr>
                <w:t xml:space="preserve"> or LRNSRS.</w:t>
              </w:r>
            </w:ins>
          </w:p>
        </w:tc>
      </w:tr>
      <w:tr w:rsidR="00ED4647" w:rsidRPr="00F1213F" w14:paraId="75599BBE" w14:textId="77777777" w:rsidTr="005F1D84">
        <w:trPr>
          <w:tblHeader/>
        </w:trPr>
        <w:tc>
          <w:tcPr>
            <w:tcW w:w="876" w:type="pct"/>
          </w:tcPr>
          <w:p w14:paraId="3A3D08C9" w14:textId="77777777" w:rsidR="00ED4647" w:rsidRPr="00F1213F" w:rsidRDefault="00ED4647" w:rsidP="00ED4647">
            <w:pPr>
              <w:spacing w:after="60"/>
              <w:rPr>
                <w:iCs/>
                <w:sz w:val="20"/>
                <w:szCs w:val="20"/>
              </w:rPr>
            </w:pPr>
            <w:r w:rsidRPr="00F1213F">
              <w:rPr>
                <w:iCs/>
                <w:sz w:val="20"/>
                <w:szCs w:val="20"/>
              </w:rPr>
              <w:t xml:space="preserve">ENERGYEFF </w:t>
            </w:r>
            <w:r w:rsidRPr="00F1213F">
              <w:rPr>
                <w:bCs/>
                <w:i/>
                <w:iCs/>
                <w:sz w:val="20"/>
                <w:szCs w:val="20"/>
                <w:vertAlign w:val="subscript"/>
              </w:rPr>
              <w:t>s, i</w:t>
            </w:r>
          </w:p>
        </w:tc>
        <w:tc>
          <w:tcPr>
            <w:tcW w:w="455" w:type="pct"/>
          </w:tcPr>
          <w:p w14:paraId="5286D88A" w14:textId="77777777" w:rsidR="00ED4647" w:rsidRPr="00F1213F" w:rsidRDefault="00ED4647" w:rsidP="00ED4647">
            <w:pPr>
              <w:spacing w:after="60"/>
              <w:rPr>
                <w:iCs/>
                <w:sz w:val="20"/>
                <w:szCs w:val="20"/>
              </w:rPr>
            </w:pPr>
            <w:r w:rsidRPr="00F1213F">
              <w:rPr>
                <w:iCs/>
                <w:sz w:val="20"/>
                <w:szCs w:val="20"/>
              </w:rPr>
              <w:t>MW</w:t>
            </w:r>
          </w:p>
        </w:tc>
        <w:tc>
          <w:tcPr>
            <w:tcW w:w="3669" w:type="pct"/>
          </w:tcPr>
          <w:p w14:paraId="1A2E17F4" w14:textId="77777777" w:rsidR="00ED4647" w:rsidRPr="00F1213F" w:rsidRDefault="00ED4647" w:rsidP="00ED4647">
            <w:pPr>
              <w:spacing w:after="60"/>
              <w:rPr>
                <w:iCs/>
                <w:sz w:val="20"/>
                <w:szCs w:val="20"/>
              </w:rPr>
            </w:pPr>
            <w:r w:rsidRPr="00F1213F">
              <w:rPr>
                <w:i/>
                <w:iCs/>
                <w:sz w:val="20"/>
                <w:szCs w:val="20"/>
              </w:rPr>
              <w:t>Amount of Energy Efficiency Programs Procured</w:t>
            </w:r>
            <w:r w:rsidRPr="00F1213F">
              <w:rPr>
                <w:iCs/>
                <w:sz w:val="20"/>
                <w:szCs w:val="20"/>
              </w:rPr>
              <w:t>—Estimated amount of energy efficiency programs procured by Transmission and/or Distribution Service Providers (TDSPs) pursuant to P.U.C. S</w:t>
            </w:r>
            <w:r w:rsidRPr="00F1213F">
              <w:rPr>
                <w:iCs/>
                <w:smallCaps/>
                <w:sz w:val="20"/>
                <w:szCs w:val="20"/>
              </w:rPr>
              <w:t>ubst</w:t>
            </w:r>
            <w:r w:rsidRPr="00F1213F">
              <w:rPr>
                <w:iCs/>
                <w:sz w:val="20"/>
                <w:szCs w:val="20"/>
              </w:rPr>
              <w:t xml:space="preserve">. R. 25.181, Energy Efficiency Goal,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r w:rsidRPr="00F1213F">
              <w:rPr>
                <w:iCs/>
                <w:sz w:val="20"/>
                <w:szCs w:val="20"/>
              </w:rPr>
              <w:t>ERCOT may also consider any energy efficiency and/or Demand response initiatives reported by NOIEs.</w:t>
            </w:r>
            <w:r w:rsidRPr="00F1213F">
              <w:rPr>
                <w:i/>
                <w:iCs/>
                <w:sz w:val="20"/>
                <w:szCs w:val="20"/>
              </w:rPr>
              <w:t xml:space="preserve">  </w:t>
            </w:r>
          </w:p>
        </w:tc>
      </w:tr>
      <w:tr w:rsidR="00ED4647" w:rsidRPr="00F1213F" w14:paraId="0444D67B" w14:textId="77777777" w:rsidTr="005F1D84">
        <w:trPr>
          <w:trHeight w:val="318"/>
          <w:tblHeader/>
        </w:trPr>
        <w:tc>
          <w:tcPr>
            <w:tcW w:w="876" w:type="pct"/>
            <w:tcBorders>
              <w:top w:val="single" w:sz="6" w:space="0" w:color="auto"/>
              <w:left w:val="single" w:sz="4" w:space="0" w:color="auto"/>
              <w:bottom w:val="single" w:sz="6" w:space="0" w:color="auto"/>
              <w:right w:val="single" w:sz="6" w:space="0" w:color="auto"/>
            </w:tcBorders>
          </w:tcPr>
          <w:p w14:paraId="09B8B965" w14:textId="7F1AC303" w:rsidR="00ED4647" w:rsidRPr="00F1213F" w:rsidRDefault="00EE3D81" w:rsidP="00ED4647">
            <w:pPr>
              <w:spacing w:after="60"/>
              <w:rPr>
                <w:i/>
                <w:iCs/>
                <w:sz w:val="20"/>
                <w:szCs w:val="20"/>
              </w:rPr>
            </w:pPr>
            <w:r>
              <w:rPr>
                <w:i/>
                <w:iCs/>
                <w:sz w:val="20"/>
                <w:szCs w:val="20"/>
              </w:rPr>
              <w:t>i</w:t>
            </w:r>
          </w:p>
        </w:tc>
        <w:tc>
          <w:tcPr>
            <w:tcW w:w="455" w:type="pct"/>
            <w:tcBorders>
              <w:top w:val="single" w:sz="6" w:space="0" w:color="auto"/>
              <w:left w:val="single" w:sz="6" w:space="0" w:color="auto"/>
              <w:bottom w:val="single" w:sz="6" w:space="0" w:color="auto"/>
              <w:right w:val="single" w:sz="6" w:space="0" w:color="auto"/>
            </w:tcBorders>
          </w:tcPr>
          <w:p w14:paraId="0EAD046D" w14:textId="77777777" w:rsidR="00ED4647" w:rsidRPr="00F1213F" w:rsidRDefault="00ED4647" w:rsidP="00ED4647">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1E8F8DEF" w14:textId="77777777" w:rsidR="00ED4647" w:rsidRPr="00F1213F" w:rsidRDefault="00ED4647" w:rsidP="00ED4647">
            <w:pPr>
              <w:spacing w:after="60"/>
              <w:rPr>
                <w:iCs/>
                <w:sz w:val="20"/>
                <w:szCs w:val="20"/>
              </w:rPr>
            </w:pPr>
            <w:r w:rsidRPr="00F1213F">
              <w:rPr>
                <w:iCs/>
                <w:sz w:val="20"/>
                <w:szCs w:val="20"/>
              </w:rPr>
              <w:t>Year.</w:t>
            </w:r>
          </w:p>
        </w:tc>
      </w:tr>
      <w:tr w:rsidR="00ED4647" w:rsidRPr="00F1213F" w14:paraId="7FD7818A" w14:textId="77777777" w:rsidTr="005F1D84">
        <w:trPr>
          <w:tblHeader/>
        </w:trPr>
        <w:tc>
          <w:tcPr>
            <w:tcW w:w="876" w:type="pct"/>
            <w:tcBorders>
              <w:top w:val="single" w:sz="6" w:space="0" w:color="auto"/>
              <w:left w:val="single" w:sz="4" w:space="0" w:color="auto"/>
              <w:bottom w:val="single" w:sz="4" w:space="0" w:color="auto"/>
              <w:right w:val="single" w:sz="6" w:space="0" w:color="auto"/>
            </w:tcBorders>
          </w:tcPr>
          <w:p w14:paraId="5FE4D930" w14:textId="261A8702" w:rsidR="00ED4647" w:rsidRPr="00F1213F" w:rsidRDefault="00EE3D81" w:rsidP="00ED4647">
            <w:pPr>
              <w:spacing w:after="60"/>
              <w:rPr>
                <w:i/>
                <w:iCs/>
                <w:sz w:val="20"/>
                <w:szCs w:val="20"/>
              </w:rPr>
            </w:pPr>
            <w:r w:rsidRPr="00F1213F">
              <w:rPr>
                <w:i/>
                <w:iCs/>
                <w:sz w:val="20"/>
                <w:szCs w:val="20"/>
              </w:rPr>
              <w:t>s</w:t>
            </w:r>
          </w:p>
        </w:tc>
        <w:tc>
          <w:tcPr>
            <w:tcW w:w="455" w:type="pct"/>
            <w:tcBorders>
              <w:top w:val="single" w:sz="6" w:space="0" w:color="auto"/>
              <w:left w:val="single" w:sz="6" w:space="0" w:color="auto"/>
              <w:bottom w:val="single" w:sz="4" w:space="0" w:color="auto"/>
              <w:right w:val="single" w:sz="6" w:space="0" w:color="auto"/>
            </w:tcBorders>
          </w:tcPr>
          <w:p w14:paraId="696D0297" w14:textId="77777777" w:rsidR="00ED4647" w:rsidRPr="00F1213F" w:rsidRDefault="00ED4647" w:rsidP="00ED4647">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16095A3D" w14:textId="77777777" w:rsidR="00ED4647" w:rsidRPr="00F1213F" w:rsidRDefault="00ED4647" w:rsidP="00ED4647">
            <w:pPr>
              <w:spacing w:after="60"/>
              <w:rPr>
                <w:iCs/>
                <w:sz w:val="20"/>
                <w:szCs w:val="20"/>
              </w:rPr>
            </w:pPr>
            <w:r w:rsidRPr="00F1213F">
              <w:rPr>
                <w:iCs/>
                <w:sz w:val="20"/>
                <w:szCs w:val="20"/>
              </w:rPr>
              <w:t>Peak Load Season.</w:t>
            </w:r>
          </w:p>
        </w:tc>
      </w:tr>
    </w:tbl>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48" w:name="_Toc135992286"/>
      <w:commentRangeStart w:id="49"/>
      <w:r w:rsidRPr="005B0232">
        <w:rPr>
          <w:b/>
          <w:bCs/>
          <w:snapToGrid w:val="0"/>
          <w:szCs w:val="20"/>
        </w:rPr>
        <w:t>6.5.7.3.1</w:t>
      </w:r>
      <w:commentRangeEnd w:id="49"/>
      <w:r w:rsidR="001C3FB9">
        <w:rPr>
          <w:rStyle w:val="CommentReference"/>
        </w:rPr>
        <w:commentReference w:id="49"/>
      </w:r>
      <w:r w:rsidRPr="005B0232">
        <w:rPr>
          <w:b/>
          <w:bCs/>
          <w:i/>
          <w:iCs/>
          <w:szCs w:val="26"/>
        </w:rPr>
        <w:tab/>
      </w:r>
      <w:r w:rsidRPr="005B0232">
        <w:rPr>
          <w:b/>
          <w:bCs/>
          <w:snapToGrid w:val="0"/>
          <w:szCs w:val="20"/>
        </w:rPr>
        <w:t>Determination of Real-Time On-Line Reliability Deployment Price Adder</w:t>
      </w:r>
      <w:bookmarkEnd w:id="48"/>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77777777" w:rsidR="00ED4647" w:rsidRPr="005B0232" w:rsidRDefault="00ED4647" w:rsidP="00ED4647">
      <w:pPr>
        <w:spacing w:after="240"/>
        <w:ind w:left="1440" w:hanging="720"/>
        <w:rPr>
          <w:szCs w:val="20"/>
        </w:rPr>
      </w:pPr>
      <w:r w:rsidRPr="005B0232">
        <w:rPr>
          <w:szCs w:val="20"/>
        </w:rPr>
        <w:lastRenderedPageBreak/>
        <w:t>(c)</w:t>
      </w:r>
      <w:r w:rsidRPr="005B0232">
        <w:rPr>
          <w:szCs w:val="20"/>
        </w:rPr>
        <w:tab/>
        <w:t>Deployed Load Resources other than Controllable Load Resources;</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50" w:author="Golden Spread Electric Cooperative" w:date="2023-06-22T16:26:00Z">
        <w:r w:rsidRPr="005B0232" w:rsidDel="005B0232">
          <w:rPr>
            <w:szCs w:val="20"/>
          </w:rPr>
          <w:delText xml:space="preserve"> and</w:delText>
        </w:r>
      </w:del>
    </w:p>
    <w:p w14:paraId="7DD845AC" w14:textId="7209600B" w:rsidR="00ED4647" w:rsidRDefault="00ED4647" w:rsidP="00ED4647">
      <w:pPr>
        <w:pStyle w:val="BodyTextNumbered"/>
        <w:ind w:left="1440"/>
        <w:rPr>
          <w:ins w:id="51" w:author="Golden Spread Electric Cooperative" w:date="2023-06-22T16:26:00Z"/>
        </w:rPr>
      </w:pPr>
      <w:ins w:id="52" w:author="Golden Spread Electric Cooperative" w:date="2023-06-22T16:26:00Z">
        <w:r>
          <w:t>(i)</w:t>
        </w:r>
        <w:r>
          <w:tab/>
        </w:r>
        <w:r>
          <w:rPr>
            <w:szCs w:val="24"/>
          </w:rPr>
          <w:t xml:space="preserve">Deployed </w:t>
        </w:r>
      </w:ins>
      <w:ins w:id="53" w:author="Golden Spread Electric Cooperative" w:date="2024-05-23T15:02:00Z">
        <w:r w:rsidRPr="005F2ED2">
          <w:rPr>
            <w:bCs/>
          </w:rPr>
          <w:t>Voluntary Early Curtailment Load</w:t>
        </w:r>
      </w:ins>
      <w:ins w:id="54" w:author="Golden Spread Electric Cooperative" w:date="2024-06-18T15:33:00Z">
        <w:r w:rsidR="00344529">
          <w:rPr>
            <w:bCs/>
          </w:rPr>
          <w:t xml:space="preserve"> (VECL)</w:t>
        </w:r>
      </w:ins>
      <w:ins w:id="55" w:author="Golden Spread Electric Cooperative" w:date="2023-06-22T16:26:00Z">
        <w:r>
          <w:rPr>
            <w:szCs w:val="24"/>
          </w:rPr>
          <w:t xml:space="preserve">, as described in paragraph (2) of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56" w:author="Golden Spread Electric Cooperative" w:date="2023-06-22T16:26:00Z">
        <w:r>
          <w:rPr>
            <w:szCs w:val="20"/>
          </w:rPr>
          <w:t>j</w:t>
        </w:r>
      </w:ins>
      <w:del w:id="57"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lastRenderedPageBreak/>
        <w:t>(ii)       Set HDL to the lesser of Aggregated Resource Output + (60 minutes*SCED Up Ramp Rate), or HASL.</w:t>
      </w:r>
    </w:p>
    <w:p w14:paraId="0999A349" w14:textId="77777777" w:rsidR="00ED4647" w:rsidRPr="005B0232" w:rsidRDefault="00ED4647" w:rsidP="00ED4647">
      <w:pPr>
        <w:spacing w:after="240"/>
        <w:ind w:left="1440" w:hanging="720"/>
        <w:rPr>
          <w:szCs w:val="20"/>
        </w:rPr>
      </w:pPr>
      <w:r w:rsidRPr="005B0232">
        <w:rPr>
          <w:szCs w:val="20"/>
        </w:rPr>
        <w:t xml:space="preserve">(d) </w:t>
      </w:r>
      <w:r w:rsidRPr="005B0232">
        <w:rPr>
          <w:szCs w:val="20"/>
        </w:rPr>
        <w:tab/>
        <w:t>For all Controllable Load Resources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E1BFBB1" w:rsidR="00ED4647" w:rsidRDefault="00ED4647" w:rsidP="00ED4647">
      <w:pPr>
        <w:pStyle w:val="BodyTextNumbered"/>
        <w:spacing w:before="240"/>
        <w:ind w:left="1440"/>
        <w:rPr>
          <w:ins w:id="58" w:author="Golden Spread Electric Cooperative" w:date="2023-06-22T16:24:00Z"/>
        </w:rPr>
      </w:pPr>
      <w:ins w:id="59" w:author="Golden Spread Electric Cooperative" w:date="2023-06-22T16:24:00Z">
        <w:r>
          <w:t>(f)</w:t>
        </w:r>
        <w:r>
          <w:tab/>
          <w:t xml:space="preserve">Add the deployed MW from </w:t>
        </w:r>
      </w:ins>
      <w:ins w:id="60" w:author="Golden Spread Electric Cooperative" w:date="2024-06-18T15:33:00Z">
        <w:r w:rsidR="00344529">
          <w:rPr>
            <w:bCs/>
          </w:rPr>
          <w:t>VECL</w:t>
        </w:r>
      </w:ins>
      <w:ins w:id="61" w:author="Golden Spread Electric Cooperative" w:date="2024-06-18T14:25:00Z">
        <w:r w:rsidR="00E34EF6">
          <w:rPr>
            <w:bCs/>
          </w:rPr>
          <w:t xml:space="preserve"> </w:t>
        </w:r>
      </w:ins>
      <w:ins w:id="62"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63" w:author="Golden Spread Electric Cooperative" w:date="2024-06-18T15:34:00Z">
        <w:r w:rsidR="00344529">
          <w:rPr>
            <w:bCs/>
          </w:rPr>
          <w:t>VECL</w:t>
        </w:r>
      </w:ins>
      <w:ins w:id="64" w:author="Golden Spread Electric Cooperative" w:date="2024-06-18T14:25:00Z">
        <w:r w:rsidR="00E34EF6">
          <w:rPr>
            <w:bCs/>
          </w:rPr>
          <w:t xml:space="preserve"> </w:t>
        </w:r>
      </w:ins>
      <w:ins w:id="65" w:author="Golden Spread Electric Cooperative" w:date="2023-06-22T16:24:00Z">
        <w:r>
          <w:t xml:space="preserve">deployed and a price/quantity pair of $700/MWh for the last MW of </w:t>
        </w:r>
      </w:ins>
      <w:ins w:id="66" w:author="Golden Spread Electric Cooperative" w:date="2024-06-18T15:34:00Z">
        <w:r w:rsidR="00344529">
          <w:rPr>
            <w:bCs/>
          </w:rPr>
          <w:t>VECL</w:t>
        </w:r>
      </w:ins>
      <w:ins w:id="67" w:author="Golden Spread Electric Cooperative" w:date="2024-06-18T14:25:00Z">
        <w:r w:rsidR="00E34EF6">
          <w:rPr>
            <w:bCs/>
          </w:rPr>
          <w:t xml:space="preserve"> </w:t>
        </w:r>
      </w:ins>
      <w:ins w:id="68"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69" w:author="Golden Spread Electric Cooperative" w:date="2023-06-22T16:24:00Z">
        <w:r>
          <w:t>g</w:t>
        </w:r>
      </w:ins>
      <w:del w:id="70"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15ABB390" w:rsidR="00ED4647" w:rsidRPr="005B0232" w:rsidRDefault="00ED4647" w:rsidP="005F1D84">
            <w:pPr>
              <w:spacing w:after="60"/>
              <w:rPr>
                <w:iCs/>
                <w:sz w:val="20"/>
                <w:szCs w:val="20"/>
              </w:rPr>
            </w:pPr>
            <w:proofErr w:type="spellStart"/>
            <w:r w:rsidRPr="005B0232">
              <w:rPr>
                <w:iCs/>
                <w:sz w:val="20"/>
                <w:szCs w:val="20"/>
              </w:rPr>
              <w:t>R</w:t>
            </w:r>
            <w:r w:rsidR="00344529" w:rsidRPr="005B0232">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lastRenderedPageBreak/>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71" w:author="Golden Spread Electric Cooperative" w:date="2023-06-22T16:25:00Z">
        <w:r>
          <w:rPr>
            <w:szCs w:val="20"/>
          </w:rPr>
          <w:t>h</w:t>
        </w:r>
      </w:ins>
      <w:del w:id="72"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73" w:author="Golden Spread Electric Cooperative" w:date="2023-06-22T16:25:00Z">
        <w:r>
          <w:rPr>
            <w:szCs w:val="20"/>
          </w:rPr>
          <w:t>i</w:t>
        </w:r>
      </w:ins>
      <w:del w:id="74"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75" w:author="Golden Spread Electric Cooperative" w:date="2023-06-22T16:25:00Z">
        <w:r>
          <w:rPr>
            <w:szCs w:val="20"/>
          </w:rPr>
          <w:t>j</w:t>
        </w:r>
      </w:ins>
      <w:del w:id="76"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77" w:author="Golden Spread Electric Cooperative" w:date="2023-06-22T16:25:00Z">
        <w:r>
          <w:rPr>
            <w:szCs w:val="20"/>
          </w:rPr>
          <w:t>k</w:t>
        </w:r>
      </w:ins>
      <w:del w:id="78"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79" w:author="Golden Spread Electric Cooperative" w:date="2023-06-22T16:25:00Z">
        <w:r>
          <w:rPr>
            <w:szCs w:val="20"/>
          </w:rPr>
          <w:t>l</w:t>
        </w:r>
      </w:ins>
      <w:del w:id="80"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81" w:author="Golden Spread Electric Cooperative" w:date="2024-06-18T15:40:00Z">
        <w:r w:rsidRPr="005B0232" w:rsidDel="006E18C7">
          <w:rPr>
            <w:szCs w:val="20"/>
          </w:rPr>
          <w:delText>j</w:delText>
        </w:r>
      </w:del>
      <w:ins w:id="82"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83" w:author="Golden Spread Electric Cooperative" w:date="2023-06-22T16:25:00Z">
        <w:r>
          <w:rPr>
            <w:szCs w:val="20"/>
          </w:rPr>
          <w:t>m</w:t>
        </w:r>
      </w:ins>
      <w:del w:id="84"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77777777" w:rsidR="00ED4647" w:rsidRPr="005B0232" w:rsidRDefault="00ED4647" w:rsidP="00ED4647">
      <w:pPr>
        <w:spacing w:after="240"/>
        <w:ind w:left="1440" w:hanging="720"/>
        <w:rPr>
          <w:szCs w:val="20"/>
        </w:rPr>
      </w:pPr>
      <w:r w:rsidRPr="005B0232">
        <w:rPr>
          <w:szCs w:val="20"/>
        </w:rPr>
        <w:t>(</w:t>
      </w:r>
      <w:ins w:id="85" w:author="Golden Spread Electric Cooperative" w:date="2023-06-22T16:25:00Z">
        <w:r>
          <w:rPr>
            <w:szCs w:val="20"/>
          </w:rPr>
          <w:t>n</w:t>
        </w:r>
      </w:ins>
      <w:del w:id="86"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87" w:author="Golden Spread Electric Cooperative" w:date="2023-06-22T16:25:00Z">
        <w:r>
          <w:rPr>
            <w:szCs w:val="20"/>
          </w:rPr>
          <w:t>k</w:t>
        </w:r>
      </w:ins>
      <w:del w:id="88" w:author="Golden Spread Electric Cooperative" w:date="2023-06-22T16:25:00Z">
        <w:r w:rsidRPr="005B0232" w:rsidDel="005B0232">
          <w:rPr>
            <w:szCs w:val="20"/>
          </w:rPr>
          <w:delText>j</w:delText>
        </w:r>
      </w:del>
      <w:r w:rsidRPr="005B0232">
        <w:rPr>
          <w:szCs w:val="20"/>
        </w:rPr>
        <w:t>) above, considering both Competitive and Non-Competitive Constraints and the mitigated Energy offer Curves.</w:t>
      </w:r>
    </w:p>
    <w:p w14:paraId="31066DA3" w14:textId="77777777" w:rsidR="00ED4647" w:rsidRPr="005B0232" w:rsidRDefault="00ED4647" w:rsidP="00ED4647">
      <w:pPr>
        <w:spacing w:before="240" w:after="240"/>
        <w:ind w:left="1440" w:hanging="720"/>
        <w:rPr>
          <w:szCs w:val="20"/>
        </w:rPr>
      </w:pPr>
      <w:r w:rsidRPr="005B0232">
        <w:rPr>
          <w:szCs w:val="20"/>
        </w:rPr>
        <w:t>(</w:t>
      </w:r>
      <w:ins w:id="89" w:author="Golden Spread Electric Cooperative" w:date="2023-06-22T16:25:00Z">
        <w:r>
          <w:rPr>
            <w:szCs w:val="20"/>
          </w:rPr>
          <w:t>o</w:t>
        </w:r>
      </w:ins>
      <w:del w:id="90"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91" w:author="Golden Spread Electric Cooperative" w:date="2023-06-22T16:25:00Z">
        <w:r>
          <w:rPr>
            <w:szCs w:val="20"/>
          </w:rPr>
          <w:t>n</w:t>
        </w:r>
      </w:ins>
      <w:del w:id="92"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93" w:author="Golden Spread Electric Cooperative" w:date="2023-06-22T16:25:00Z">
        <w:r>
          <w:rPr>
            <w:szCs w:val="20"/>
          </w:rPr>
          <w:t>p</w:t>
        </w:r>
      </w:ins>
      <w:del w:id="94"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lastRenderedPageBreak/>
        <w:t>(</w:t>
      </w:r>
      <w:ins w:id="95" w:author="Golden Spread Electric Cooperative" w:date="2023-06-22T16:25:00Z">
        <w:r>
          <w:rPr>
            <w:szCs w:val="20"/>
          </w:rPr>
          <w:t>q</w:t>
        </w:r>
      </w:ins>
      <w:del w:id="96"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97" w:author="Golden Spread Electric Cooperative" w:date="2024-06-18T15:41:00Z">
        <w:r w:rsidRPr="005B0232" w:rsidDel="006E18C7">
          <w:rPr>
            <w:szCs w:val="20"/>
          </w:rPr>
          <w:delText>n</w:delText>
        </w:r>
      </w:del>
      <w:ins w:id="98" w:author="Golden Spread Electric Cooperative" w:date="2024-06-18T15:41:00Z">
        <w:r w:rsidR="006E18C7">
          <w:rPr>
            <w:szCs w:val="20"/>
          </w:rPr>
          <w:t>o</w:t>
        </w:r>
      </w:ins>
      <w:r w:rsidRPr="005B0232">
        <w:rPr>
          <w:szCs w:val="20"/>
        </w:rPr>
        <w:t>) and (</w:t>
      </w:r>
      <w:ins w:id="99" w:author="Golden Spread Electric Cooperative" w:date="2023-06-22T16:25:00Z">
        <w:r>
          <w:rPr>
            <w:szCs w:val="20"/>
          </w:rPr>
          <w:t>p</w:t>
        </w:r>
      </w:ins>
      <w:del w:id="100"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01" w:author="Golden Spread Electric Cooperative" w:date="2023-06-22T16:25:00Z">
        <w:r>
          <w:rPr>
            <w:szCs w:val="20"/>
          </w:rPr>
          <w:t>o</w:t>
        </w:r>
      </w:ins>
      <w:del w:id="102" w:author="Golden Spread Electric Cooperative" w:date="2023-06-22T16:25:00Z">
        <w:r w:rsidRPr="005B0232" w:rsidDel="005B0232">
          <w:rPr>
            <w:szCs w:val="20"/>
          </w:rPr>
          <w:delText>n</w:delText>
        </w:r>
      </w:del>
      <w:r w:rsidRPr="005B0232">
        <w:rPr>
          <w:szCs w:val="20"/>
        </w:rPr>
        <w:t>) and (</w:t>
      </w:r>
      <w:ins w:id="103" w:author="Golden Spread Electric Cooperative" w:date="2023-06-22T16:25:00Z">
        <w:r>
          <w:rPr>
            <w:szCs w:val="20"/>
          </w:rPr>
          <w:t>p</w:t>
        </w:r>
      </w:ins>
      <w:del w:id="104"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77777777" w:rsidR="00ED4647" w:rsidRPr="005B0232" w:rsidRDefault="00ED4647" w:rsidP="005F1D84">
            <w:pPr>
              <w:spacing w:before="120" w:after="240"/>
              <w:rPr>
                <w:b/>
                <w:i/>
                <w:iCs/>
              </w:rPr>
            </w:pPr>
            <w:r w:rsidRPr="005B0232">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05"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05"/>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2CC672FD" w:rsidR="00ED4647" w:rsidRPr="005B0232" w:rsidRDefault="00ED4647" w:rsidP="005F1D84">
            <w:pPr>
              <w:spacing w:after="240"/>
              <w:ind w:left="1440" w:hanging="720"/>
              <w:rPr>
                <w:szCs w:val="20"/>
              </w:rPr>
            </w:pPr>
            <w:r w:rsidRPr="005B0232">
              <w:rPr>
                <w:szCs w:val="20"/>
              </w:rPr>
              <w:t>(c)</w:t>
            </w:r>
            <w:r w:rsidRPr="005B0232">
              <w:rPr>
                <w:szCs w:val="20"/>
              </w:rPr>
              <w:tab/>
              <w:t>Deployed Load Resources other than Controllable Load Resources;</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 xml:space="preserve">ERCOT-directed curtailment of DC Tie imports below the higher of DC Tie advisory import limit as of 0600 in the Day-Ahead or subsequent advisory import limit due to an emergency action by a neighboring system operator </w:t>
            </w:r>
            <w:r w:rsidRPr="005B0232">
              <w:rPr>
                <w:szCs w:val="20"/>
              </w:rPr>
              <w:lastRenderedPageBreak/>
              <w:t>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77777777" w:rsidR="00ED4647" w:rsidRPr="005B0232" w:rsidRDefault="00ED4647" w:rsidP="005F1D84">
            <w:pPr>
              <w:spacing w:after="240" w:line="256" w:lineRule="auto"/>
              <w:ind w:left="1440" w:hanging="720"/>
              <w:rPr>
                <w:szCs w:val="20"/>
              </w:rPr>
            </w:pPr>
            <w:r w:rsidRPr="005B0232">
              <w:rPr>
                <w:szCs w:val="20"/>
              </w:rPr>
              <w:t xml:space="preserve">(m)      ERCOT-directed deployment of distribution voltage reduction measures; </w:t>
            </w:r>
            <w:del w:id="106" w:author="Golden Spread Electric Cooperative" w:date="2023-06-22T16:23:00Z">
              <w:r w:rsidRPr="005B0232" w:rsidDel="005B0232">
                <w:rPr>
                  <w:szCs w:val="20"/>
                </w:rPr>
                <w:delText>and</w:delText>
              </w:r>
            </w:del>
          </w:p>
          <w:p w14:paraId="2DB8C7C8" w14:textId="3B6CCFD9" w:rsidR="00ED4647" w:rsidRDefault="00ED4647" w:rsidP="005F1D84">
            <w:pPr>
              <w:spacing w:after="240"/>
              <w:ind w:left="1440" w:hanging="720"/>
              <w:rPr>
                <w:ins w:id="107" w:author="Golden Spread Electric Cooperative" w:date="2023-06-22T16:23:00Z"/>
                <w:szCs w:val="20"/>
              </w:rPr>
            </w:pPr>
            <w:r w:rsidRPr="005B0232">
              <w:rPr>
                <w:szCs w:val="20"/>
              </w:rPr>
              <w:t>(n)</w:t>
            </w:r>
            <w:r w:rsidRPr="005B0232">
              <w:rPr>
                <w:szCs w:val="20"/>
              </w:rPr>
              <w:tab/>
              <w:t>ERCOT-directed deployment of Off-Line Non-Spin</w:t>
            </w:r>
            <w:ins w:id="108" w:author="Golden Spread Electric Cooperative" w:date="2024-06-18T14:26:00Z">
              <w:r w:rsidR="00E34EF6">
                <w:rPr>
                  <w:szCs w:val="20"/>
                </w:rPr>
                <w:t>;</w:t>
              </w:r>
            </w:ins>
            <w:ins w:id="109" w:author="Golden Spread Electric Cooperative" w:date="2023-06-22T16:23:00Z">
              <w:r>
                <w:rPr>
                  <w:szCs w:val="20"/>
                </w:rPr>
                <w:t xml:space="preserve"> and</w:t>
              </w:r>
            </w:ins>
            <w:del w:id="110" w:author="Golden Spread Electric Cooperative" w:date="2023-06-22T16:23:00Z">
              <w:r w:rsidRPr="005B0232" w:rsidDel="005B0232">
                <w:rPr>
                  <w:szCs w:val="20"/>
                </w:rPr>
                <w:delText>.</w:delText>
              </w:r>
            </w:del>
          </w:p>
          <w:p w14:paraId="24D515A1" w14:textId="7E0C9C73" w:rsidR="00ED4647" w:rsidRPr="003161DC" w:rsidRDefault="00ED4647" w:rsidP="005F1D84">
            <w:pPr>
              <w:pStyle w:val="BodyTextNumbered"/>
              <w:ind w:left="1440"/>
              <w:rPr>
                <w:ins w:id="111" w:author="Golden Spread Electric Cooperative" w:date="2023-06-22T16:23:00Z"/>
              </w:rPr>
            </w:pPr>
            <w:ins w:id="112" w:author="Golden Spread Electric Cooperative" w:date="2023-06-22T16:23:00Z">
              <w:r>
                <w:t xml:space="preserve">(o)       </w:t>
              </w:r>
              <w:r>
                <w:rPr>
                  <w:szCs w:val="24"/>
                </w:rPr>
                <w:t xml:space="preserve">Deployed </w:t>
              </w:r>
            </w:ins>
            <w:ins w:id="113" w:author="Golden Spread Electric Cooperative" w:date="2024-05-23T15:02:00Z">
              <w:r w:rsidRPr="005F2ED2">
                <w:rPr>
                  <w:bCs/>
                </w:rPr>
                <w:t>Voluntary Early Curtailment Load</w:t>
              </w:r>
            </w:ins>
            <w:ins w:id="114" w:author="Golden Spread Electric Cooperative" w:date="2023-06-22T16:23:00Z">
              <w:r>
                <w:rPr>
                  <w:szCs w:val="24"/>
                </w:rPr>
                <w:t xml:space="preserve"> </w:t>
              </w:r>
            </w:ins>
            <w:ins w:id="115" w:author="Golden Spread Electric Cooperative" w:date="2024-06-18T15:34:00Z">
              <w:r w:rsidR="00344529">
                <w:rPr>
                  <w:szCs w:val="24"/>
                </w:rPr>
                <w:t xml:space="preserve">(VECL) </w:t>
              </w:r>
            </w:ins>
            <w:ins w:id="116" w:author="Golden Spread Electric Cooperative" w:date="2023-06-22T16:23:00Z">
              <w:r>
                <w:rPr>
                  <w:szCs w:val="24"/>
                </w:rPr>
                <w:t xml:space="preserve">as described in paragraph (2) of 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lastRenderedPageBreak/>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lastRenderedPageBreak/>
              <w:t>(ii)</w:t>
            </w:r>
            <w:r w:rsidRPr="005B0232">
              <w:rPr>
                <w:szCs w:val="20"/>
              </w:rPr>
              <w:tab/>
              <w:t>If the ESR SCED Base Point is not at HDL, set HDL to the lesser of Aggregated Resource Output + (60 minutes * Normal Ramp Rate up), or HSL.</w:t>
            </w:r>
          </w:p>
          <w:p w14:paraId="1FADCB0A" w14:textId="77777777" w:rsidR="00ED4647" w:rsidRPr="005B0232" w:rsidRDefault="00ED4647" w:rsidP="005F1D84">
            <w:pPr>
              <w:spacing w:after="240"/>
              <w:ind w:left="1440" w:hanging="720"/>
              <w:rPr>
                <w:szCs w:val="20"/>
              </w:rPr>
            </w:pPr>
            <w:r w:rsidRPr="005B0232">
              <w:rPr>
                <w:szCs w:val="20"/>
              </w:rPr>
              <w:t>(e)</w:t>
            </w:r>
            <w:r w:rsidRPr="005B0232">
              <w:rPr>
                <w:szCs w:val="20"/>
              </w:rPr>
              <w:tab/>
              <w:t>For all Controllable Load Resources excluding ones with a telemetered status of OUTL:</w:t>
            </w:r>
          </w:p>
          <w:p w14:paraId="69530091" w14:textId="77777777" w:rsidR="00ED4647" w:rsidRPr="005B0232" w:rsidRDefault="00ED4647" w:rsidP="005F1D84">
            <w:pPr>
              <w:spacing w:after="240"/>
              <w:ind w:left="2160" w:hanging="720"/>
              <w:rPr>
                <w:szCs w:val="20"/>
              </w:rPr>
            </w:pPr>
            <w:r w:rsidRPr="005B0232">
              <w:rPr>
                <w:szCs w:val="20"/>
              </w:rPr>
              <w:t>(i)</w:t>
            </w:r>
            <w:r w:rsidRPr="005B0232">
              <w:rPr>
                <w:szCs w:val="20"/>
              </w:rPr>
              <w:tab/>
              <w:t>If the Controllable Load Resource SCED Base Point is not at LDL, set LDL to the greater of Aggregated Resource Output - (60 minutes * Normal Ramp Rate down), or LSL; and</w:t>
            </w:r>
          </w:p>
          <w:p w14:paraId="3049B4E3" w14:textId="77777777" w:rsidR="00ED4647" w:rsidRPr="005B0232" w:rsidRDefault="00ED4647" w:rsidP="005F1D84">
            <w:pPr>
              <w:spacing w:after="240"/>
              <w:ind w:left="2160" w:hanging="720"/>
              <w:rPr>
                <w:szCs w:val="20"/>
              </w:rPr>
            </w:pPr>
            <w:r w:rsidRPr="005B0232">
              <w:rPr>
                <w:szCs w:val="20"/>
              </w:rPr>
              <w:t>(ii)</w:t>
            </w:r>
            <w:r w:rsidRPr="005B0232">
              <w:rPr>
                <w:szCs w:val="20"/>
              </w:rPr>
              <w:tab/>
              <w:t>If the Controllable Load Resource SCED Base Point is not at HDL, set HDL to the lesser of Aggregated Resource Output + (60 minutes * Normal Ramp Rate up), or HSL.</w:t>
            </w:r>
          </w:p>
          <w:p w14:paraId="16AD25C2" w14:textId="77777777"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17" w:author="Golden Spread Electric Cooperative" w:date="2023-06-22T16:20:00Z"/>
              </w:rPr>
            </w:pPr>
            <w:ins w:id="118" w:author="Golden Spread Electric Cooperative" w:date="2023-06-22T16:20:00Z">
              <w:r>
                <w:t xml:space="preserve">(g)       Add the deployed MW from </w:t>
              </w:r>
            </w:ins>
            <w:ins w:id="119" w:author="Golden Spread Electric Cooperative" w:date="2024-06-18T15:34:00Z">
              <w:r w:rsidR="00344529">
                <w:t>VECL</w:t>
              </w:r>
            </w:ins>
            <w:ins w:id="120" w:author="Golden Spread Electric Cooperative" w:date="2024-06-18T14:26:00Z">
              <w:r w:rsidR="00E34EF6">
                <w:rPr>
                  <w:bCs/>
                  <w:szCs w:val="20"/>
                </w:rPr>
                <w:t xml:space="preserve"> </w:t>
              </w:r>
            </w:ins>
            <w:ins w:id="121"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22" w:author="Golden Spread Electric Cooperative" w:date="2024-06-18T15:34:00Z">
              <w:r w:rsidR="00344529">
                <w:rPr>
                  <w:bCs/>
                  <w:szCs w:val="20"/>
                </w:rPr>
                <w:t>VECL</w:t>
              </w:r>
            </w:ins>
            <w:ins w:id="123" w:author="Golden Spread Electric Cooperative" w:date="2023-06-22T16:20:00Z">
              <w:r>
                <w:t xml:space="preserve"> deployed and a price/quantity pair of $700/MWh for the last MW of </w:t>
              </w:r>
            </w:ins>
            <w:ins w:id="124" w:author="Golden Spread Electric Cooperative" w:date="2024-06-18T15:34:00Z">
              <w:r w:rsidR="00344529">
                <w:rPr>
                  <w:bCs/>
                  <w:szCs w:val="20"/>
                </w:rPr>
                <w:t>VECL</w:t>
              </w:r>
            </w:ins>
            <w:ins w:id="125" w:author="Golden Spread Electric Cooperative" w:date="2024-06-18T14:27:00Z">
              <w:r w:rsidR="00E34EF6">
                <w:rPr>
                  <w:bCs/>
                  <w:szCs w:val="20"/>
                </w:rPr>
                <w:t xml:space="preserve"> </w:t>
              </w:r>
            </w:ins>
            <w:ins w:id="126"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127" w:author="Golden Spread Electric Cooperative" w:date="2023-06-22T16:20:00Z">
              <w:r>
                <w:rPr>
                  <w:szCs w:val="20"/>
                </w:rPr>
                <w:t>h</w:t>
              </w:r>
            </w:ins>
            <w:del w:id="128"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lastRenderedPageBreak/>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129" w:author="Golden Spread Electric Cooperative" w:date="2023-06-22T16:21:00Z">
              <w:r>
                <w:rPr>
                  <w:szCs w:val="20"/>
                </w:rPr>
                <w:t>i</w:t>
              </w:r>
            </w:ins>
            <w:del w:id="130"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131" w:author="Golden Spread Electric Cooperative" w:date="2023-06-22T16:21:00Z">
              <w:r>
                <w:rPr>
                  <w:szCs w:val="20"/>
                  <w:lang w:eastAsia="x-none"/>
                </w:rPr>
                <w:t>j</w:t>
              </w:r>
            </w:ins>
            <w:del w:id="132"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133" w:author="Golden Spread Electric Cooperative" w:date="2023-06-22T16:21:00Z">
              <w:r>
                <w:rPr>
                  <w:szCs w:val="20"/>
                </w:rPr>
                <w:t>k</w:t>
              </w:r>
            </w:ins>
            <w:del w:id="134"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135" w:author="Golden Spread Electric Cooperative" w:date="2023-06-22T16:21:00Z">
              <w:r>
                <w:rPr>
                  <w:szCs w:val="20"/>
                </w:rPr>
                <w:t>l</w:t>
              </w:r>
            </w:ins>
            <w:del w:id="136"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137" w:author="Golden Spread Electric Cooperative" w:date="2023-06-22T16:21:00Z">
              <w:r>
                <w:rPr>
                  <w:szCs w:val="20"/>
                </w:rPr>
                <w:t>m</w:t>
              </w:r>
            </w:ins>
            <w:del w:id="138"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lastRenderedPageBreak/>
              <w:t>(</w:t>
            </w:r>
            <w:ins w:id="139" w:author="Golden Spread Electric Cooperative" w:date="2023-06-22T16:21:00Z">
              <w:r>
                <w:rPr>
                  <w:szCs w:val="20"/>
                </w:rPr>
                <w:t>n</w:t>
              </w:r>
            </w:ins>
            <w:del w:id="140"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77777777" w:rsidR="00ED4647" w:rsidRPr="005B0232" w:rsidRDefault="00ED4647" w:rsidP="005F1D84">
            <w:pPr>
              <w:spacing w:after="240"/>
              <w:ind w:left="1440" w:hanging="720"/>
              <w:rPr>
                <w:szCs w:val="20"/>
              </w:rPr>
            </w:pPr>
            <w:r w:rsidRPr="005B0232">
              <w:rPr>
                <w:szCs w:val="20"/>
              </w:rPr>
              <w:t>(</w:t>
            </w:r>
            <w:ins w:id="141" w:author="Golden Spread Electric Cooperative" w:date="2023-06-22T16:21:00Z">
              <w:r>
                <w:rPr>
                  <w:szCs w:val="20"/>
                </w:rPr>
                <w:t>o</w:t>
              </w:r>
            </w:ins>
            <w:del w:id="142" w:author="Golden Spread Electric Cooperative"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143" w:author="Golden Spread Electric Cooperative" w:date="2023-06-22T16:22:00Z">
              <w:r>
                <w:rPr>
                  <w:szCs w:val="20"/>
                </w:rPr>
                <w:t>h</w:t>
              </w:r>
            </w:ins>
            <w:del w:id="144"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145" w:author="Golden Spread Electric Cooperative" w:date="2023-06-22T16:21:00Z">
              <w:r>
                <w:rPr>
                  <w:szCs w:val="20"/>
                </w:rPr>
                <w:t>p</w:t>
              </w:r>
            </w:ins>
            <w:del w:id="146"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147" w:author="Golden Spread Electric Cooperative" w:date="2023-06-22T16:22:00Z">
              <w:r>
                <w:rPr>
                  <w:szCs w:val="20"/>
                </w:rPr>
                <w:t>n</w:t>
              </w:r>
            </w:ins>
            <w:del w:id="148"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149" w:author="Golden Spread Electric Cooperative" w:date="2023-06-22T16:22:00Z">
              <w:r>
                <w:rPr>
                  <w:szCs w:val="20"/>
                </w:rPr>
                <w:t>q</w:t>
              </w:r>
            </w:ins>
            <w:del w:id="150"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151" w:author="Golden Spread Electric Cooperative" w:date="2023-06-22T16:22:00Z">
              <w:r>
                <w:rPr>
                  <w:szCs w:val="20"/>
                </w:rPr>
                <w:t>r</w:t>
              </w:r>
            </w:ins>
            <w:del w:id="152"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153" w:author="Golden Spread Electric Cooperative" w:date="2023-06-22T16:22:00Z">
              <w:r>
                <w:rPr>
                  <w:szCs w:val="20"/>
                </w:rPr>
                <w:t>n</w:t>
              </w:r>
            </w:ins>
            <w:del w:id="154"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77777777" w:rsidR="00ED4647" w:rsidRPr="005B0232" w:rsidRDefault="00ED4647" w:rsidP="005F1D84">
            <w:pPr>
              <w:spacing w:before="240" w:after="240"/>
              <w:ind w:left="1440" w:hanging="720"/>
              <w:rPr>
                <w:szCs w:val="20"/>
              </w:rPr>
            </w:pPr>
            <w:r w:rsidRPr="005B0232">
              <w:rPr>
                <w:szCs w:val="20"/>
              </w:rPr>
              <w:t>(</w:t>
            </w:r>
            <w:ins w:id="155" w:author="Golden Spread Electric Cooperative" w:date="2023-06-22T16:22:00Z">
              <w:r>
                <w:rPr>
                  <w:szCs w:val="20"/>
                </w:rPr>
                <w:t>s</w:t>
              </w:r>
            </w:ins>
            <w:del w:id="156"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157" w:author="Golden Spread Electric Cooperative" w:date="2023-06-22T16:22:00Z">
              <w:r>
                <w:rPr>
                  <w:szCs w:val="20"/>
                </w:rPr>
                <w:t>r</w:t>
              </w:r>
            </w:ins>
            <w:del w:id="158"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p>
          <w:p w14:paraId="5F368074" w14:textId="77777777" w:rsidR="00ED4647" w:rsidRPr="005B0232" w:rsidRDefault="00ED4647" w:rsidP="005F1D84">
            <w:pPr>
              <w:spacing w:after="240"/>
              <w:ind w:left="1440" w:hanging="720"/>
              <w:rPr>
                <w:szCs w:val="20"/>
              </w:rPr>
            </w:pPr>
            <w:r w:rsidRPr="005B0232">
              <w:rPr>
                <w:szCs w:val="20"/>
              </w:rPr>
              <w:t>(</w:t>
            </w:r>
            <w:ins w:id="159" w:author="Golden Spread Electric Cooperative" w:date="2023-06-22T16:22:00Z">
              <w:r>
                <w:rPr>
                  <w:szCs w:val="20"/>
                </w:rPr>
                <w:t>t</w:t>
              </w:r>
            </w:ins>
            <w:del w:id="160"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161" w:author="Golden Spread Electric Cooperative" w:date="2023-06-22T16:21:00Z">
              <w:r>
                <w:rPr>
                  <w:szCs w:val="20"/>
                </w:rPr>
                <w:t>r</w:t>
              </w:r>
            </w:ins>
            <w:del w:id="162" w:author="Golden Spread Electric Cooperative" w:date="2023-06-22T16:21:00Z">
              <w:r w:rsidRPr="005B0232" w:rsidDel="005B0232">
                <w:rPr>
                  <w:szCs w:val="20"/>
                </w:rPr>
                <w:delText>q</w:delText>
              </w:r>
            </w:del>
            <w:r w:rsidRPr="005B0232">
              <w:rPr>
                <w:szCs w:val="20"/>
              </w:rPr>
              <w:t xml:space="preserve">) above and the MCPC for that Ancillary Service. </w:t>
            </w:r>
          </w:p>
        </w:tc>
      </w:tr>
    </w:tbl>
    <w:p w14:paraId="58CB8603" w14:textId="77777777" w:rsidR="00B61C27" w:rsidRDefault="00B61C27" w:rsidP="005840BE">
      <w:pPr>
        <w:pStyle w:val="H5"/>
        <w:spacing w:before="480"/>
        <w:ind w:left="0" w:firstLine="0"/>
      </w:pPr>
    </w:p>
    <w:p w14:paraId="71F36AAB" w14:textId="228B65C2" w:rsidR="00665431" w:rsidRDefault="00665431" w:rsidP="005840BE">
      <w:pPr>
        <w:pStyle w:val="H5"/>
        <w:spacing w:before="480"/>
        <w:ind w:left="0" w:firstLine="0"/>
      </w:pPr>
      <w:commentRangeStart w:id="163"/>
      <w:r>
        <w:t>6.5.9.4.1</w:t>
      </w:r>
      <w:commentRangeEnd w:id="163"/>
      <w:r w:rsidR="001C3FB9">
        <w:rPr>
          <w:rStyle w:val="CommentReference"/>
          <w:b w:val="0"/>
          <w:bCs w:val="0"/>
          <w:i w:val="0"/>
          <w:iCs w:val="0"/>
        </w:rPr>
        <w:commentReference w:id="163"/>
      </w:r>
      <w:r>
        <w:tab/>
        <w:t>General Procedures Prior to EEA Operations</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164E0F15" w:rsidR="004943D6" w:rsidRDefault="00665431" w:rsidP="004943D6">
      <w:pPr>
        <w:spacing w:before="240" w:after="240"/>
        <w:ind w:left="720" w:hanging="720"/>
        <w:rPr>
          <w:ins w:id="164" w:author="Golden Spread Electric Cooperative" w:date="2024-05-23T15:10:00Z"/>
          <w:szCs w:val="20"/>
        </w:rPr>
      </w:pPr>
      <w:r w:rsidRPr="00D866C9">
        <w:t>(2)</w:t>
      </w:r>
      <w:r w:rsidRPr="00D866C9">
        <w:tab/>
      </w:r>
      <w:ins w:id="165" w:author="Golden Spread Electric Cooperative" w:date="2024-05-23T15:10:00Z">
        <w:r w:rsidR="004943D6">
          <w:rPr>
            <w:color w:val="000000"/>
          </w:rPr>
          <w:t xml:space="preserve">A Load that is willing to curtail during any shortfall described in this Section, subject to an agreement with its QSE, </w:t>
        </w:r>
      </w:ins>
      <w:ins w:id="166" w:author="Oncor 081424" w:date="2024-07-17T15:46:00Z">
        <w:r w:rsidR="004400C5">
          <w:rPr>
            <w:color w:val="000000"/>
          </w:rPr>
          <w:t xml:space="preserve">interconnecting </w:t>
        </w:r>
      </w:ins>
      <w:ins w:id="167" w:author="Oncor 081424" w:date="2024-07-17T15:48:00Z">
        <w:r w:rsidR="00EE2592">
          <w:rPr>
            <w:color w:val="000000"/>
          </w:rPr>
          <w:t>TO</w:t>
        </w:r>
      </w:ins>
      <w:ins w:id="168" w:author="Oncor 081424" w:date="2024-08-09T16:36:00Z">
        <w:r w:rsidR="009B054A">
          <w:rPr>
            <w:color w:val="000000"/>
          </w:rPr>
          <w:t xml:space="preserve">, and interconnecting </w:t>
        </w:r>
      </w:ins>
      <w:ins w:id="169" w:author="Oncor 081424" w:date="2024-08-13T14:54:00Z">
        <w:r w:rsidR="00434DE4">
          <w:rPr>
            <w:color w:val="000000"/>
          </w:rPr>
          <w:t>TDSP</w:t>
        </w:r>
      </w:ins>
      <w:ins w:id="170" w:author="Oncor 081424" w:date="2024-08-09T16:36:00Z">
        <w:r w:rsidR="009B054A">
          <w:rPr>
            <w:color w:val="000000"/>
          </w:rPr>
          <w:t>(s)</w:t>
        </w:r>
      </w:ins>
      <w:ins w:id="171" w:author="Oncor 081424" w:date="2024-07-17T15:46:00Z">
        <w:r w:rsidR="004400C5">
          <w:rPr>
            <w:color w:val="000000"/>
          </w:rPr>
          <w:t xml:space="preserve">, </w:t>
        </w:r>
      </w:ins>
      <w:ins w:id="172" w:author="Golden Spread Electric Cooperative" w:date="2024-05-23T15:10:00Z">
        <w:r w:rsidR="004943D6">
          <w:rPr>
            <w:color w:val="000000"/>
          </w:rPr>
          <w:t xml:space="preserve">shall be registered by the QSE as a </w:t>
        </w:r>
      </w:ins>
      <w:ins w:id="173" w:author="Golden Spread Electric Cooperative" w:date="2024-05-23T16:06:00Z">
        <w:r w:rsidR="0009789F">
          <w:rPr>
            <w:color w:val="000000"/>
          </w:rPr>
          <w:t xml:space="preserve">VECL </w:t>
        </w:r>
      </w:ins>
      <w:ins w:id="174" w:author="Golden Spread Electric Cooperative" w:date="2024-05-23T15:10:00Z">
        <w:r w:rsidR="004943D6">
          <w:rPr>
            <w:color w:val="000000"/>
          </w:rPr>
          <w:t xml:space="preserve">pursuant to </w:t>
        </w:r>
      </w:ins>
      <w:ins w:id="175" w:author="Golden Spread Electric Cooperative" w:date="2024-06-20T15:44:00Z">
        <w:r w:rsidR="00E649C4">
          <w:rPr>
            <w:color w:val="000000"/>
          </w:rPr>
          <w:t xml:space="preserve">Section 23, Form T, </w:t>
        </w:r>
        <w:r w:rsidR="00E649C4" w:rsidRPr="00E649C4">
          <w:rPr>
            <w:color w:val="000000"/>
          </w:rPr>
          <w:t>Qualified Scheduling Entity</w:t>
        </w:r>
      </w:ins>
      <w:ins w:id="176" w:author="Oncor 081424" w:date="2024-08-06T10:34:00Z">
        <w:r w:rsidR="001127C4">
          <w:rPr>
            <w:color w:val="000000"/>
          </w:rPr>
          <w:t>,</w:t>
        </w:r>
      </w:ins>
      <w:ins w:id="177" w:author="Golden Spread Electric Cooperative" w:date="2024-06-20T15:44:00Z">
        <w:r w:rsidR="00E649C4" w:rsidRPr="00E649C4">
          <w:rPr>
            <w:color w:val="000000"/>
          </w:rPr>
          <w:t xml:space="preserve"> </w:t>
        </w:r>
      </w:ins>
      <w:ins w:id="178" w:author="Oncor 081424" w:date="2024-08-06T10:33:00Z">
        <w:r w:rsidR="001127C4">
          <w:rPr>
            <w:color w:val="000000"/>
          </w:rPr>
          <w:t>Tr</w:t>
        </w:r>
      </w:ins>
      <w:ins w:id="179" w:author="Oncor 081424" w:date="2024-08-06T10:34:00Z">
        <w:r w:rsidR="001127C4">
          <w:rPr>
            <w:color w:val="000000"/>
          </w:rPr>
          <w:t xml:space="preserve">ansmission Operator, and Transmission </w:t>
        </w:r>
      </w:ins>
      <w:ins w:id="180" w:author="Oncor 081424" w:date="2024-08-13T14:30:00Z">
        <w:r w:rsidR="006E5D72">
          <w:rPr>
            <w:color w:val="000000"/>
          </w:rPr>
          <w:t>and/</w:t>
        </w:r>
      </w:ins>
      <w:ins w:id="181" w:author="Oncor 081424" w:date="2024-08-06T10:42:00Z">
        <w:r w:rsidR="005E177C">
          <w:rPr>
            <w:color w:val="000000"/>
          </w:rPr>
          <w:t xml:space="preserve">or Distribution </w:t>
        </w:r>
      </w:ins>
      <w:ins w:id="182" w:author="Oncor 081424" w:date="2024-08-06T10:34:00Z">
        <w:r w:rsidR="001127C4">
          <w:rPr>
            <w:color w:val="000000"/>
          </w:rPr>
          <w:t xml:space="preserve">Service </w:t>
        </w:r>
      </w:ins>
      <w:ins w:id="183" w:author="Oncor 081424" w:date="2024-08-06T10:45:00Z">
        <w:r w:rsidR="004F733F">
          <w:rPr>
            <w:color w:val="000000"/>
          </w:rPr>
          <w:t>P</w:t>
        </w:r>
      </w:ins>
      <w:ins w:id="184" w:author="Oncor 081424" w:date="2024-08-06T10:34:00Z">
        <w:r w:rsidR="001127C4">
          <w:rPr>
            <w:color w:val="000000"/>
          </w:rPr>
          <w:t>rovider</w:t>
        </w:r>
      </w:ins>
      <w:ins w:id="185" w:author="Oncor 081424" w:date="2024-08-06T10:42:00Z">
        <w:r w:rsidR="005E177C">
          <w:rPr>
            <w:color w:val="000000"/>
          </w:rPr>
          <w:t>(s)</w:t>
        </w:r>
      </w:ins>
      <w:ins w:id="186" w:author="Oncor 081424" w:date="2024-08-06T10:33:00Z">
        <w:r w:rsidR="001127C4">
          <w:rPr>
            <w:color w:val="000000"/>
          </w:rPr>
          <w:t xml:space="preserve"> </w:t>
        </w:r>
      </w:ins>
      <w:ins w:id="187" w:author="Golden Spread Electric Cooperative" w:date="2024-06-20T15:44:00Z">
        <w:r w:rsidR="00E649C4" w:rsidRPr="00E649C4">
          <w:rPr>
            <w:color w:val="000000"/>
          </w:rPr>
          <w:t>Acknowledgment of Designation for Customer with Large Load</w:t>
        </w:r>
      </w:ins>
      <w:ins w:id="188" w:author="Golden Spread Electric Cooperative" w:date="2024-05-23T15:10:00Z">
        <w:r w:rsidR="004943D6">
          <w:rPr>
            <w:color w:val="000000"/>
          </w:rPr>
          <w:t>.</w:t>
        </w:r>
      </w:ins>
    </w:p>
    <w:p w14:paraId="211F25C5" w14:textId="6C4FFC85" w:rsidR="004943D6" w:rsidRPr="002B5379" w:rsidRDefault="004943D6" w:rsidP="004943D6">
      <w:pPr>
        <w:spacing w:before="240" w:after="240"/>
        <w:ind w:left="720" w:hanging="720"/>
        <w:rPr>
          <w:ins w:id="189" w:author="Golden Spread Electric Cooperative" w:date="2024-05-23T15:10:00Z"/>
          <w:szCs w:val="20"/>
        </w:rPr>
      </w:pPr>
      <w:ins w:id="190" w:author="Golden Spread Electric Cooperative" w:date="2024-05-23T15:10:00Z">
        <w:r>
          <w:rPr>
            <w:szCs w:val="20"/>
          </w:rPr>
          <w:t>(3)</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191" w:author="Golden Spread Electric Cooperative" w:date="2024-05-23T16:06:00Z">
        <w:r w:rsidR="0009789F">
          <w:rPr>
            <w:szCs w:val="20"/>
          </w:rPr>
          <w:t>VECLs</w:t>
        </w:r>
      </w:ins>
      <w:ins w:id="192" w:author="Golden Spread Electric Cooperative" w:date="2024-05-23T15:10:00Z">
        <w:r>
          <w:rPr>
            <w:szCs w:val="20"/>
          </w:rPr>
          <w:t xml:space="preserve"> in 100 MW blocks allocated to QSEs, as described in </w:t>
        </w:r>
      </w:ins>
      <w:ins w:id="193" w:author="Golden Spread Electric Cooperative" w:date="2024-05-23T15:11:00Z">
        <w:r>
          <w:rPr>
            <w:szCs w:val="20"/>
          </w:rPr>
          <w:t xml:space="preserve">Nodal Operating Guide </w:t>
        </w:r>
      </w:ins>
      <w:ins w:id="194" w:author="Golden Spread Electric Cooperative" w:date="2024-05-23T15:10:00Z">
        <w:r>
          <w:rPr>
            <w:szCs w:val="20"/>
          </w:rPr>
          <w:t>Section 4.5.3.4</w:t>
        </w:r>
      </w:ins>
      <w:ins w:id="195" w:author="Golden Spread Electric Cooperative" w:date="2024-05-23T16:19:00Z">
        <w:r w:rsidR="00C97DF6">
          <w:rPr>
            <w:szCs w:val="20"/>
          </w:rPr>
          <w:t xml:space="preserve">, </w:t>
        </w:r>
        <w:r w:rsidR="00C97DF6" w:rsidRPr="00C97DF6">
          <w:rPr>
            <w:szCs w:val="20"/>
          </w:rPr>
          <w:t xml:space="preserve">Qualified Scheduling Entity </w:t>
        </w:r>
      </w:ins>
      <w:ins w:id="196" w:author="Golden Spread Electric Cooperative" w:date="2024-06-18T16:10:00Z">
        <w:r w:rsidR="005E2C96">
          <w:rPr>
            <w:szCs w:val="20"/>
          </w:rPr>
          <w:t>VECL</w:t>
        </w:r>
      </w:ins>
      <w:ins w:id="197" w:author="Golden Spread Electric Cooperative" w:date="2024-05-23T16:19:00Z">
        <w:r w:rsidR="00C97DF6" w:rsidRPr="00C97DF6">
          <w:rPr>
            <w:szCs w:val="20"/>
          </w:rPr>
          <w:t xml:space="preserve"> Load Shed Obligation</w:t>
        </w:r>
        <w:r w:rsidR="00C97DF6">
          <w:rPr>
            <w:szCs w:val="20"/>
          </w:rPr>
          <w:t>,</w:t>
        </w:r>
      </w:ins>
      <w:ins w:id="198"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7D7B683A" w:rsidR="004943D6" w:rsidRDefault="004943D6" w:rsidP="004943D6">
      <w:pPr>
        <w:spacing w:before="240" w:after="240"/>
        <w:ind w:left="1440" w:hanging="720"/>
        <w:rPr>
          <w:ins w:id="199" w:author="Golden Spread Electric Cooperative" w:date="2024-05-23T15:10:00Z"/>
          <w:szCs w:val="20"/>
        </w:rPr>
      </w:pPr>
      <w:ins w:id="200" w:author="Golden Spread Electric Cooperative" w:date="2024-05-23T15:10:00Z">
        <w:r w:rsidRPr="002B5379">
          <w:rPr>
            <w:szCs w:val="20"/>
          </w:rPr>
          <w:lastRenderedPageBreak/>
          <w:t>(a)</w:t>
        </w:r>
        <w:r w:rsidRPr="002B5379">
          <w:rPr>
            <w:szCs w:val="20"/>
          </w:rPr>
          <w:tab/>
        </w:r>
      </w:ins>
      <w:ins w:id="201" w:author="Golden Spread Electric Cooperative" w:date="2024-05-23T16:07:00Z">
        <w:r w:rsidR="0009789F">
          <w:rPr>
            <w:szCs w:val="20"/>
          </w:rPr>
          <w:t>VECLs</w:t>
        </w:r>
      </w:ins>
      <w:ins w:id="202" w:author="Golden Spread Electric Cooperative" w:date="2024-05-23T15:10:00Z">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1544F358" w:rsidR="004943D6" w:rsidRPr="002B5379" w:rsidRDefault="004943D6" w:rsidP="004943D6">
      <w:pPr>
        <w:spacing w:before="240" w:after="240"/>
        <w:ind w:left="1440" w:hanging="720"/>
        <w:rPr>
          <w:ins w:id="203" w:author="Golden Spread Electric Cooperative" w:date="2024-05-23T15:10:00Z"/>
          <w:szCs w:val="20"/>
        </w:rPr>
      </w:pPr>
      <w:ins w:id="204"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205" w:author="Golden Spread Electric Cooperative" w:date="2024-05-23T16:07:00Z">
        <w:r w:rsidR="0009789F">
          <w:rPr>
            <w:szCs w:val="20"/>
          </w:rPr>
          <w:t>VECLs</w:t>
        </w:r>
      </w:ins>
      <w:ins w:id="206"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207" w:author="Golden Spread Electric Cooperative" w:date="2024-05-23T16:07:00Z">
        <w:r w:rsidR="0009789F">
          <w:rPr>
            <w:szCs w:val="20"/>
          </w:rPr>
          <w:t>VECL</w:t>
        </w:r>
      </w:ins>
      <w:ins w:id="208" w:author="Golden Spread Electric Cooperative" w:date="2024-05-23T15:10:00Z">
        <w:r w:rsidRPr="00227C74">
          <w:rPr>
            <w:szCs w:val="20"/>
          </w:rPr>
          <w:t xml:space="preserve"> deployed</w:t>
        </w:r>
        <w:r>
          <w:rPr>
            <w:szCs w:val="20"/>
          </w:rPr>
          <w:t>.</w:t>
        </w:r>
      </w:ins>
    </w:p>
    <w:p w14:paraId="4E6E61A5" w14:textId="224CC81B" w:rsidR="004943D6" w:rsidRDefault="004943D6" w:rsidP="004943D6">
      <w:pPr>
        <w:spacing w:before="240" w:after="240"/>
        <w:ind w:left="1440" w:hanging="720"/>
        <w:rPr>
          <w:ins w:id="209" w:author="Golden Spread Electric Cooperative" w:date="2024-05-23T15:10:00Z"/>
          <w:szCs w:val="20"/>
        </w:rPr>
      </w:pPr>
      <w:ins w:id="210"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211" w:author="Oncor 081424" w:date="2024-07-17T15:47:00Z">
        <w:r w:rsidR="00EE2592">
          <w:rPr>
            <w:szCs w:val="20"/>
          </w:rPr>
          <w:t xml:space="preserve">and TOs </w:t>
        </w:r>
      </w:ins>
      <w:ins w:id="212" w:author="Golden Spread Electric Cooperative" w:date="2024-05-23T15:10:00Z">
        <w:r w:rsidRPr="002B5379">
          <w:rPr>
            <w:szCs w:val="20"/>
          </w:rPr>
          <w:t xml:space="preserve">of the </w:t>
        </w:r>
      </w:ins>
      <w:ins w:id="213" w:author="Golden Spread Electric Cooperative" w:date="2024-05-23T16:07:00Z">
        <w:r w:rsidR="0009789F">
          <w:rPr>
            <w:szCs w:val="20"/>
          </w:rPr>
          <w:t>VECLs</w:t>
        </w:r>
      </w:ins>
      <w:ins w:id="214" w:author="Golden Spread Electric Cooperative" w:date="2024-05-23T15:10:00Z">
        <w:r w:rsidRPr="002B5379">
          <w:rPr>
            <w:szCs w:val="20"/>
          </w:rPr>
          <w:t xml:space="preserve"> deployment via an XML message</w:t>
        </w:r>
      </w:ins>
      <w:ins w:id="215" w:author="Golden Spread Electric Cooperative" w:date="2024-06-26T10:46:00Z">
        <w:r w:rsidR="00C17E8B" w:rsidRPr="00C17E8B">
          <w:rPr>
            <w:rFonts w:ascii="Segoe UI" w:hAnsi="Segoe UI" w:cs="Segoe UI"/>
            <w:sz w:val="18"/>
            <w:szCs w:val="18"/>
          </w:rPr>
          <w:t xml:space="preserve"> </w:t>
        </w:r>
        <w:r w:rsidR="00C17E8B" w:rsidRPr="00C17E8B">
          <w:rPr>
            <w:szCs w:val="20"/>
          </w:rPr>
          <w:t>. The deployment time within the ERCOT XML deployment message shall initiate the VECL deployment and the VECL ramp period</w:t>
        </w:r>
      </w:ins>
      <w:ins w:id="216" w:author="Golden Spread Electric Cooperative" w:date="2024-05-23T15:10:00Z">
        <w:r w:rsidRPr="002B5379">
          <w:rPr>
            <w:szCs w:val="20"/>
          </w:rPr>
          <w:t>.</w:t>
        </w:r>
      </w:ins>
    </w:p>
    <w:p w14:paraId="7BA4DB58" w14:textId="07E8909C" w:rsidR="004943D6" w:rsidRPr="002B5379" w:rsidRDefault="004943D6" w:rsidP="004943D6">
      <w:pPr>
        <w:spacing w:before="240" w:after="240"/>
        <w:ind w:left="1440" w:hanging="720"/>
        <w:rPr>
          <w:ins w:id="217" w:author="Golden Spread Electric Cooperative" w:date="2024-05-23T15:10:00Z"/>
          <w:szCs w:val="20"/>
        </w:rPr>
      </w:pPr>
      <w:ins w:id="218" w:author="Golden Spread Electric Cooperative" w:date="2024-05-23T15:10:00Z">
        <w:r w:rsidRPr="002B5379">
          <w:rPr>
            <w:szCs w:val="20"/>
          </w:rPr>
          <w:t>(</w:t>
        </w:r>
        <w:r>
          <w:rPr>
            <w:szCs w:val="20"/>
          </w:rPr>
          <w:t>d</w:t>
        </w:r>
        <w:r w:rsidRPr="002B5379">
          <w:rPr>
            <w:szCs w:val="20"/>
          </w:rPr>
          <w:t>)</w:t>
        </w:r>
        <w:r w:rsidRPr="002B5379">
          <w:rPr>
            <w:szCs w:val="20"/>
          </w:rPr>
          <w:tab/>
          <w:t xml:space="preserve">Upon deployment, QSEs shall instruct their </w:t>
        </w:r>
      </w:ins>
      <w:ins w:id="219" w:author="Golden Spread Electric Cooperative" w:date="2024-05-23T16:08:00Z">
        <w:r w:rsidR="0009789F">
          <w:rPr>
            <w:szCs w:val="20"/>
          </w:rPr>
          <w:t>VECLs</w:t>
        </w:r>
      </w:ins>
      <w:ins w:id="220" w:author="Golden Spread Electric Cooperative" w:date="2024-05-23T15:10:00Z">
        <w:r w:rsidRPr="002B5379">
          <w:rPr>
            <w:szCs w:val="20"/>
          </w:rPr>
          <w:t xml:space="preserve"> to </w:t>
        </w:r>
      </w:ins>
      <w:ins w:id="221" w:author="Oncor 081424" w:date="2024-07-17T15:47:00Z">
        <w:r w:rsidR="00EE2592">
          <w:rPr>
            <w:szCs w:val="20"/>
          </w:rPr>
          <w:t>reduce</w:t>
        </w:r>
      </w:ins>
      <w:ins w:id="222" w:author="Golden Spread Electric Cooperative" w:date="2024-05-23T15:10:00Z">
        <w:del w:id="223" w:author="Oncor 081424" w:date="2024-07-17T15:47:00Z">
          <w:r w:rsidRPr="002B5379" w:rsidDel="00EE2592">
            <w:rPr>
              <w:szCs w:val="20"/>
            </w:rPr>
            <w:delText>cease</w:delText>
          </w:r>
        </w:del>
        <w:r w:rsidRPr="002B5379">
          <w:rPr>
            <w:szCs w:val="20"/>
          </w:rPr>
          <w:t xml:space="preserve"> consumption within 30 minutes from the start of </w:t>
        </w:r>
        <w:r>
          <w:rPr>
            <w:szCs w:val="20"/>
          </w:rPr>
          <w:t xml:space="preserve">the </w:t>
        </w:r>
      </w:ins>
      <w:ins w:id="224" w:author="Golden Spread Electric Cooperative" w:date="2024-05-23T16:08:00Z">
        <w:r w:rsidR="0009789F">
          <w:rPr>
            <w:szCs w:val="20"/>
          </w:rPr>
          <w:t>VECL</w:t>
        </w:r>
      </w:ins>
      <w:ins w:id="225" w:author="Golden Spread Electric Cooperative" w:date="2024-05-23T15:10:00Z">
        <w:r w:rsidRPr="002B5379">
          <w:rPr>
            <w:szCs w:val="20"/>
          </w:rPr>
          <w:t xml:space="preserve"> ramp period</w:t>
        </w:r>
        <w:r>
          <w:rPr>
            <w:szCs w:val="20"/>
          </w:rPr>
          <w:t xml:space="preserve"> and the d</w:t>
        </w:r>
        <w:r w:rsidRPr="002B5379">
          <w:rPr>
            <w:szCs w:val="20"/>
          </w:rPr>
          <w:t xml:space="preserve">eployed </w:t>
        </w:r>
      </w:ins>
      <w:ins w:id="226" w:author="Golden Spread Electric Cooperative" w:date="2024-05-23T16:08:00Z">
        <w:r w:rsidR="0009789F">
          <w:rPr>
            <w:szCs w:val="20"/>
          </w:rPr>
          <w:t>VECLs</w:t>
        </w:r>
      </w:ins>
      <w:ins w:id="227"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When responding to this deployment instruction, the </w:t>
        </w:r>
      </w:ins>
      <w:ins w:id="228" w:author="Golden Spread Electric Cooperative" w:date="2024-05-23T16:08:00Z">
        <w:r w:rsidR="0009789F">
          <w:rPr>
            <w:szCs w:val="20"/>
          </w:rPr>
          <w:t>VECL</w:t>
        </w:r>
      </w:ins>
      <w:ins w:id="229" w:author="Golden Spread Electric Cooperative" w:date="2024-05-23T15:10:00Z">
        <w:r>
          <w:rPr>
            <w:szCs w:val="20"/>
          </w:rPr>
          <w:t xml:space="preserve"> shall limit their ramp rate to 20% per minute.</w:t>
        </w:r>
      </w:ins>
    </w:p>
    <w:p w14:paraId="7E7FA817" w14:textId="1E1248BE" w:rsidR="004943D6" w:rsidRPr="002B5379" w:rsidRDefault="004943D6" w:rsidP="004943D6">
      <w:pPr>
        <w:spacing w:before="240" w:after="240"/>
        <w:ind w:left="1440" w:hanging="720"/>
        <w:rPr>
          <w:ins w:id="230" w:author="Golden Spread Electric Cooperative" w:date="2024-05-23T15:10:00Z"/>
          <w:szCs w:val="20"/>
        </w:rPr>
      </w:pPr>
      <w:ins w:id="231" w:author="Golden Spread Electric Cooperative" w:date="2024-05-23T15:10:00Z">
        <w:r w:rsidRPr="002B5379">
          <w:rPr>
            <w:szCs w:val="20"/>
          </w:rPr>
          <w:t>(</w:t>
        </w:r>
        <w:r>
          <w:rPr>
            <w:szCs w:val="20"/>
          </w:rPr>
          <w:t>e</w:t>
        </w:r>
        <w:r w:rsidRPr="002B5379">
          <w:rPr>
            <w:szCs w:val="20"/>
          </w:rPr>
          <w:t>)</w:t>
        </w:r>
        <w:r w:rsidRPr="002B5379">
          <w:rPr>
            <w:szCs w:val="20"/>
          </w:rPr>
          <w:tab/>
        </w:r>
        <w:r>
          <w:rPr>
            <w:szCs w:val="20"/>
          </w:rPr>
          <w:t xml:space="preserve">QSEs shall promptly notify the ERCOT operator of any </w:t>
        </w:r>
      </w:ins>
      <w:ins w:id="232" w:author="Golden Spread Electric Cooperative" w:date="2024-05-23T16:08:00Z">
        <w:r w:rsidR="0009789F">
          <w:rPr>
            <w:szCs w:val="20"/>
          </w:rPr>
          <w:t>VECLs</w:t>
        </w:r>
      </w:ins>
      <w:ins w:id="233" w:author="Golden Spread Electric Cooperative" w:date="2024-05-23T15:10:00Z">
        <w:r>
          <w:rPr>
            <w:szCs w:val="20"/>
          </w:rPr>
          <w:t xml:space="preserve"> that are unable to comply with a deployment instruction, including the reason for the failure to comply.  ERCOT may instruct the applicable </w:t>
        </w:r>
      </w:ins>
      <w:ins w:id="234" w:author="Oncor 081424" w:date="2024-07-17T15:48:00Z">
        <w:r w:rsidR="00EE2592">
          <w:rPr>
            <w:szCs w:val="20"/>
          </w:rPr>
          <w:t>TO</w:t>
        </w:r>
      </w:ins>
      <w:ins w:id="235" w:author="Golden Spread Electric Cooperative" w:date="2024-05-23T15:10:00Z">
        <w:del w:id="236" w:author="Oncor 081424" w:date="2024-07-17T15:48:00Z">
          <w:r w:rsidDel="00EE2592">
            <w:rPr>
              <w:szCs w:val="20"/>
            </w:rPr>
            <w:delText>TSP</w:delText>
          </w:r>
        </w:del>
        <w:r>
          <w:rPr>
            <w:szCs w:val="20"/>
          </w:rPr>
          <w:t xml:space="preserve"> or QSE </w:t>
        </w:r>
      </w:ins>
      <w:ins w:id="237" w:author="Oncor 081424" w:date="2024-07-17T15:49:00Z">
        <w:r w:rsidR="006764D6">
          <w:rPr>
            <w:szCs w:val="20"/>
          </w:rPr>
          <w:t xml:space="preserve">(if the VECL is behind the POI of a generator) </w:t>
        </w:r>
      </w:ins>
      <w:ins w:id="238" w:author="Golden Spread Electric Cooperative" w:date="2024-05-23T15:10:00Z">
        <w:r>
          <w:rPr>
            <w:szCs w:val="20"/>
          </w:rPr>
          <w:t xml:space="preserve">to disconnect a </w:t>
        </w:r>
      </w:ins>
      <w:ins w:id="239" w:author="Golden Spread Electric Cooperative" w:date="2024-05-23T16:09:00Z">
        <w:r w:rsidR="0009789F">
          <w:rPr>
            <w:szCs w:val="20"/>
          </w:rPr>
          <w:t>VECL</w:t>
        </w:r>
      </w:ins>
      <w:ins w:id="240" w:author="Golden Spread Electric Cooperative" w:date="2024-05-23T15:10:00Z">
        <w:r>
          <w:rPr>
            <w:szCs w:val="20"/>
          </w:rPr>
          <w:t xml:space="preserve"> that fails to comply with a deployment instruction.</w:t>
        </w:r>
      </w:ins>
    </w:p>
    <w:p w14:paraId="02607491" w14:textId="71A22308" w:rsidR="004943D6" w:rsidRDefault="004943D6" w:rsidP="004943D6">
      <w:pPr>
        <w:spacing w:before="240" w:after="240"/>
        <w:ind w:left="1440" w:hanging="720"/>
        <w:rPr>
          <w:ins w:id="241" w:author="Oncor 081424" w:date="2024-07-17T15:49:00Z"/>
          <w:szCs w:val="20"/>
        </w:rPr>
      </w:pPr>
      <w:ins w:id="242"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243" w:author="Golden Spread Electric Cooperative" w:date="2024-05-23T16:09:00Z">
        <w:r w:rsidR="0009789F">
          <w:rPr>
            <w:szCs w:val="20"/>
          </w:rPr>
          <w:t>VECL</w:t>
        </w:r>
      </w:ins>
      <w:ins w:id="244"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245" w:author="Golden Spread Electric Cooperative" w:date="2024-06-26T10:46:00Z">
        <w:r w:rsidR="00C17E8B">
          <w:rPr>
            <w:szCs w:val="20"/>
          </w:rPr>
          <w:t xml:space="preserve">recall </w:t>
        </w:r>
      </w:ins>
      <w:ins w:id="246" w:author="Golden Spread Electric Cooperative" w:date="2024-05-23T15:10:00Z">
        <w:r w:rsidRPr="002B5379">
          <w:rPr>
            <w:szCs w:val="20"/>
          </w:rPr>
          <w:t>message</w:t>
        </w:r>
      </w:ins>
      <w:ins w:id="247" w:author="Golden Spread Electric Cooperative" w:date="2024-06-26T10:47:00Z">
        <w:r w:rsidR="00C17E8B" w:rsidRPr="00C17E8B">
          <w:rPr>
            <w:szCs w:val="20"/>
          </w:rPr>
          <w:t xml:space="preserve">. </w:t>
        </w:r>
        <w:r w:rsidR="00C17E8B">
          <w:rPr>
            <w:szCs w:val="20"/>
          </w:rPr>
          <w:t xml:space="preserve"> </w:t>
        </w:r>
        <w:r w:rsidR="00C17E8B" w:rsidRPr="00C17E8B">
          <w:rPr>
            <w:szCs w:val="20"/>
          </w:rPr>
          <w:t>The ERCOT XML recall message shall represent the official notice of the VECLs recall</w:t>
        </w:r>
      </w:ins>
      <w:ins w:id="248" w:author="Golden Spread Electric Cooperative" w:date="2024-05-23T15:10:00Z">
        <w:r>
          <w:rPr>
            <w:szCs w:val="20"/>
          </w:rPr>
          <w:t>.</w:t>
        </w:r>
      </w:ins>
    </w:p>
    <w:p w14:paraId="1ABFB78F" w14:textId="36CAD4F8" w:rsidR="006269E3" w:rsidRDefault="007C495B" w:rsidP="004765E7">
      <w:pPr>
        <w:spacing w:before="240" w:after="240"/>
        <w:ind w:left="2160" w:hanging="720"/>
        <w:rPr>
          <w:ins w:id="249" w:author="Golden Spread Electric Cooperative" w:date="2024-05-23T15:10:00Z"/>
          <w:szCs w:val="20"/>
        </w:rPr>
      </w:pPr>
      <w:ins w:id="250" w:author="Oncor 081424" w:date="2024-07-17T15:49:00Z">
        <w:r>
          <w:rPr>
            <w:szCs w:val="20"/>
          </w:rPr>
          <w:t>(i)</w:t>
        </w:r>
        <w:r>
          <w:rPr>
            <w:szCs w:val="20"/>
          </w:rPr>
          <w:tab/>
          <w:t xml:space="preserve">If ERCOT has instructed the </w:t>
        </w:r>
      </w:ins>
      <w:ins w:id="251" w:author="Oncor 081424" w:date="2024-07-17T15:50:00Z">
        <w:r w:rsidR="004765E7">
          <w:rPr>
            <w:szCs w:val="20"/>
          </w:rPr>
          <w:t>interconnecting</w:t>
        </w:r>
      </w:ins>
      <w:ins w:id="252" w:author="Oncor 081424" w:date="2024-07-17T15:49:00Z">
        <w:r>
          <w:rPr>
            <w:szCs w:val="20"/>
          </w:rPr>
          <w:t xml:space="preserve"> TO </w:t>
        </w:r>
        <w:proofErr w:type="spellStart"/>
        <w:r>
          <w:rPr>
            <w:szCs w:val="20"/>
          </w:rPr>
          <w:t>to</w:t>
        </w:r>
        <w:proofErr w:type="spellEnd"/>
        <w:r>
          <w:rPr>
            <w:szCs w:val="20"/>
          </w:rPr>
          <w:t xml:space="preserve"> disconnect a VECL for failure to comply with a deployment instruction, ERCOT will also notify the TO once the VECL deployment has be</w:t>
        </w:r>
      </w:ins>
      <w:ins w:id="253" w:author="Oncor 081424" w:date="2024-07-17T15:50:00Z">
        <w:r>
          <w:rPr>
            <w:szCs w:val="20"/>
          </w:rPr>
          <w:t>en terminated, so that the VECL can be reconnected.</w:t>
        </w:r>
      </w:ins>
    </w:p>
    <w:p w14:paraId="49649C0B" w14:textId="2390DFBF" w:rsidR="004943D6" w:rsidRDefault="004943D6" w:rsidP="004943D6">
      <w:pPr>
        <w:spacing w:before="240" w:after="240"/>
        <w:ind w:left="1440" w:hanging="720"/>
        <w:rPr>
          <w:ins w:id="254" w:author="Golden Spread Electric Cooperative" w:date="2024-05-23T15:10:00Z"/>
          <w:szCs w:val="20"/>
        </w:rPr>
      </w:pPr>
      <w:ins w:id="255"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256" w:author="Golden Spread Electric Cooperative" w:date="2024-05-23T16:09:00Z">
        <w:r w:rsidR="0009789F">
          <w:rPr>
            <w:szCs w:val="20"/>
          </w:rPr>
          <w:t>VECL</w:t>
        </w:r>
      </w:ins>
      <w:ins w:id="257"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258" w:author="Golden Spread Electric Cooperative" w:date="2024-05-23T16:09:00Z">
        <w:r w:rsidR="0009789F">
          <w:rPr>
            <w:szCs w:val="20"/>
          </w:rPr>
          <w:t>VECL</w:t>
        </w:r>
      </w:ins>
      <w:ins w:id="259"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395CAB69" w:rsidR="004943D6" w:rsidRPr="004943D6" w:rsidRDefault="004943D6" w:rsidP="004943D6">
      <w:pPr>
        <w:spacing w:before="240" w:after="240"/>
        <w:ind w:left="1440" w:hanging="720"/>
        <w:rPr>
          <w:szCs w:val="20"/>
        </w:rPr>
      </w:pPr>
      <w:ins w:id="260"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261" w:author="Golden Spread Electric Cooperative" w:date="2024-05-23T16:09:00Z">
        <w:r w:rsidR="0009789F">
          <w:rPr>
            <w:szCs w:val="20"/>
          </w:rPr>
          <w:t>VECL</w:t>
        </w:r>
      </w:ins>
      <w:ins w:id="262"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263" w:author="Golden Spread Electric Cooperative" w:date="2024-05-23T16:09:00Z">
        <w:r w:rsidR="0009789F">
          <w:rPr>
            <w:szCs w:val="20"/>
          </w:rPr>
          <w:t>VECL</w:t>
        </w:r>
      </w:ins>
      <w:ins w:id="264" w:author="Golden Spread Electric Cooperative" w:date="2024-05-23T15:10:00Z">
        <w:r>
          <w:rPr>
            <w:szCs w:val="20"/>
          </w:rPr>
          <w:t>s</w:t>
        </w:r>
        <w:r w:rsidRPr="00227C74">
          <w:rPr>
            <w:szCs w:val="20"/>
          </w:rPr>
          <w:t xml:space="preserve"> </w:t>
        </w:r>
        <w:r>
          <w:rPr>
            <w:szCs w:val="20"/>
          </w:rPr>
          <w:t>recalled.</w:t>
        </w:r>
      </w:ins>
    </w:p>
    <w:p w14:paraId="7CE06743" w14:textId="4F989D0D" w:rsidR="00665431" w:rsidRPr="005D778F" w:rsidRDefault="004943D6" w:rsidP="00665431">
      <w:pPr>
        <w:spacing w:before="240" w:after="240"/>
        <w:ind w:left="720" w:hanging="720"/>
      </w:pPr>
      <w:ins w:id="265" w:author="Golden Spread Electric Cooperative" w:date="2024-05-23T15:12:00Z">
        <w:r>
          <w:t>(4)</w:t>
        </w:r>
        <w:r>
          <w:tab/>
        </w:r>
      </w:ins>
      <w:r w:rsidR="00665431" w:rsidRPr="00D866C9">
        <w:t>When PRC falls below 3,000 MW and is not projected to be recovered above 3,000 MW within 30 minutes following the deployment of Non-Spin</w:t>
      </w:r>
      <w:ins w:id="266" w:author="Golden Spread Electric Cooperative" w:date="2024-05-23T15:19:00Z">
        <w:r w:rsidR="00B6271E">
          <w:t xml:space="preserve"> and all </w:t>
        </w:r>
      </w:ins>
      <w:ins w:id="267" w:author="Golden Spread Electric Cooperative" w:date="2024-05-23T15:02:00Z">
        <w:r w:rsidR="00ED4647" w:rsidRPr="005F2ED2">
          <w:rPr>
            <w:bCs/>
            <w:szCs w:val="20"/>
          </w:rPr>
          <w:t>Voluntary Early Curtailment Load</w:t>
        </w:r>
      </w:ins>
      <w:ins w:id="268" w:author="Golden Spread Electric Cooperative" w:date="2024-06-18T17:53:00Z">
        <w:r w:rsidR="0035457A">
          <w:rPr>
            <w:bCs/>
            <w:szCs w:val="20"/>
          </w:rPr>
          <w:t xml:space="preserve"> (VECL)</w:t>
        </w:r>
      </w:ins>
      <w:r w:rsidR="00665431" w:rsidRPr="00D866C9">
        <w:t>, ERCOT may deploy available contracted ERS-10 and ERS-30 via an XML message followed by a VDI to the QSE Hotline.  The ERS-10 and ERS-30 ramp periods shall begin at the completion of the VDI.</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lastRenderedPageBreak/>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77777777" w:rsidR="00665431" w:rsidRPr="005D778F" w:rsidRDefault="00665431" w:rsidP="00665431">
      <w:pPr>
        <w:spacing w:before="240" w:after="240"/>
        <w:ind w:left="1440" w:hanging="720"/>
      </w:pPr>
      <w:r w:rsidRPr="005D778F">
        <w:t>(</w:t>
      </w:r>
      <w:r>
        <w:t>c</w:t>
      </w:r>
      <w:r w:rsidRPr="005D778F">
        <w:t>)</w:t>
      </w:r>
      <w:r w:rsidRPr="005D778F">
        <w:tab/>
        <w:t>ERCOT shall notify QSEs of the release of ERS-10 and ERS-30 via an XML message followed by VDI to the QSE Hotline.  The VDI shall represent the official notice of ERS-10 and ERS-30 release.</w:t>
      </w:r>
    </w:p>
    <w:p w14:paraId="7455B3B8" w14:textId="77777777" w:rsidR="00665431" w:rsidRDefault="00665431" w:rsidP="00665431">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58D19607" w:rsidR="00665431" w:rsidRPr="00975E64" w:rsidDel="00004772" w:rsidRDefault="00665431" w:rsidP="00665431">
      <w:pPr>
        <w:pStyle w:val="BodyTextNumbered"/>
        <w:shd w:val="clear" w:color="auto" w:fill="FFFFFF"/>
      </w:pPr>
      <w:r w:rsidRPr="00975E64" w:rsidDel="00004772">
        <w:t>(</w:t>
      </w:r>
      <w:del w:id="269" w:author="Golden Spread Electric Cooperative" w:date="2024-05-23T15:13:00Z">
        <w:r w:rsidDel="004943D6">
          <w:delText>3</w:delText>
        </w:r>
      </w:del>
      <w:ins w:id="270" w:author="Golden Spread Electric Cooperative" w:date="2024-05-23T15:13:00Z">
        <w:r w:rsidR="004943D6">
          <w:t>5</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lastRenderedPageBreak/>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77777777" w:rsidR="00665431" w:rsidRPr="00975E64" w:rsidDel="00004772" w:rsidRDefault="00665431" w:rsidP="00665431">
      <w:pPr>
        <w:pStyle w:val="BodyTextNumbered"/>
        <w:shd w:val="clear" w:color="auto" w:fill="FFFFFF"/>
        <w:ind w:left="1440" w:firstLine="0"/>
      </w:pPr>
      <w:r w:rsidRPr="00975E64" w:rsidDel="00004772">
        <w:t>If ERCOT determines that one of the above-mentioned actions allows for additional output from a limited Generation Resource, ERCOT may instruct the TSPs to take the action(s) during the Advisory 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29248B3B" w:rsidR="00665431" w:rsidRDefault="00665431" w:rsidP="00665431">
      <w:pPr>
        <w:spacing w:before="240" w:after="240"/>
        <w:ind w:left="720" w:hanging="720"/>
      </w:pPr>
      <w:r w:rsidRPr="00975E64">
        <w:t>(</w:t>
      </w:r>
      <w:del w:id="271" w:author="Golden Spread Electric Cooperative" w:date="2024-05-23T15:13:00Z">
        <w:r w:rsidRPr="00975E64" w:rsidDel="004943D6">
          <w:delText>4</w:delText>
        </w:r>
      </w:del>
      <w:ins w:id="272" w:author="Golden Spread Electric Cooperative" w:date="2024-05-23T15:13:00Z">
        <w:r w:rsidR="004943D6">
          <w:t>6</w:t>
        </w:r>
      </w:ins>
      <w:r w:rsidRPr="00975E64">
        <w:t>)</w:t>
      </w:r>
      <w:r w:rsidRPr="00975E64">
        <w:tab/>
        <w:t>When a Watch is issued for PRC below 3,000 MW, QSEs shall suspend any ongoing ERCOT-required Resource performance testing.</w:t>
      </w:r>
    </w:p>
    <w:p w14:paraId="5B57E4F8" w14:textId="770BFE74" w:rsidR="00ED4647" w:rsidRDefault="00ED4647" w:rsidP="00854A94">
      <w:pPr>
        <w:spacing w:after="240"/>
        <w:ind w:left="1440" w:hanging="1440"/>
        <w:rPr>
          <w:ins w:id="273" w:author="Golden Spread Electric Cooperative" w:date="2023-07-24T16:05:00Z"/>
          <w:b/>
          <w:bCs/>
          <w:i/>
          <w:iCs/>
          <w:szCs w:val="26"/>
        </w:rPr>
      </w:pPr>
      <w:ins w:id="274"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 xml:space="preserve">Designation of a Qualified Scheduling Entity by a </w:t>
        </w:r>
      </w:ins>
      <w:ins w:id="275" w:author="Golden Spread Electric Cooperative" w:date="2024-05-23T15:02:00Z">
        <w:r w:rsidRPr="00854A94">
          <w:rPr>
            <w:b/>
            <w:i/>
            <w:iCs/>
            <w:szCs w:val="20"/>
          </w:rPr>
          <w:t>Voluntary Early Curtailment Load</w:t>
        </w:r>
      </w:ins>
    </w:p>
    <w:p w14:paraId="55F7F2D5" w14:textId="7EDE4D5A" w:rsidR="00ED4647" w:rsidRDefault="00ED4647" w:rsidP="00ED4647">
      <w:pPr>
        <w:pStyle w:val="BodyTextNumbered"/>
        <w:rPr>
          <w:ins w:id="276" w:author="Golden Spread Electric Cooperative" w:date="2023-07-24T16:05:00Z"/>
        </w:rPr>
      </w:pPr>
      <w:ins w:id="277" w:author="Golden Spread Electric Cooperative" w:date="2023-07-24T16:05:00Z">
        <w:r>
          <w:t>(1)</w:t>
        </w:r>
        <w:r>
          <w:tab/>
          <w:t xml:space="preserve">A Customer electing to register its Facility as a </w:t>
        </w:r>
      </w:ins>
      <w:ins w:id="278" w:author="Golden Spread Electric Cooperative" w:date="2024-05-23T15:02:00Z">
        <w:r w:rsidRPr="005F2ED2">
          <w:rPr>
            <w:bCs/>
          </w:rPr>
          <w:t>Voluntary Early Curtailment Load</w:t>
        </w:r>
      </w:ins>
      <w:ins w:id="279" w:author="Golden Spread Electric Cooperative" w:date="2023-07-24T16:05:00Z">
        <w:r>
          <w:t xml:space="preserve"> (</w:t>
        </w:r>
      </w:ins>
      <w:ins w:id="280" w:author="Golden Spread Electric Cooperative" w:date="2024-06-12T14:17:00Z">
        <w:r w:rsidR="00AF1D57">
          <w:t>VE</w:t>
        </w:r>
      </w:ins>
      <w:ins w:id="281" w:author="Golden Spread Electric Cooperative" w:date="2023-07-24T16:05:00Z">
        <w:r>
          <w:t xml:space="preserve">CL) shall designate a Qualified Scheduling Entity (QSE) that will provide accurate telemetry of the </w:t>
        </w:r>
      </w:ins>
      <w:ins w:id="282" w:author="Golden Spread Electric Cooperative" w:date="2024-06-12T14:17:00Z">
        <w:r w:rsidR="00AF1D57">
          <w:t>VE</w:t>
        </w:r>
      </w:ins>
      <w:ins w:id="283" w:author="Golden Spread Electric Cooperative" w:date="2023-07-24T16:05:00Z">
        <w:r>
          <w:t xml:space="preserve">CL’s Demand to ERCOT on behalf of the Customer and timely </w:t>
        </w:r>
        <w:r w:rsidRPr="002B5379">
          <w:t xml:space="preserve">instruct </w:t>
        </w:r>
        <w:r>
          <w:t xml:space="preserve">the </w:t>
        </w:r>
      </w:ins>
      <w:ins w:id="284" w:author="Golden Spread Electric Cooperative" w:date="2024-06-12T14:18:00Z">
        <w:r w:rsidR="00AF1D57">
          <w:t>VECL</w:t>
        </w:r>
      </w:ins>
      <w:ins w:id="285" w:author="Golden Spread Electric Cooperative" w:date="2023-07-24T16:05:00Z">
        <w:r w:rsidRPr="002B5379">
          <w:t xml:space="preserve"> to cease consumption </w:t>
        </w:r>
        <w:r>
          <w:t>consistent with ERCOT</w:t>
        </w:r>
      </w:ins>
      <w:ins w:id="286" w:author="Golden Spread Electric Cooperative" w:date="2023-07-31T16:44:00Z">
        <w:r w:rsidRPr="009004EE">
          <w:t xml:space="preserve"> </w:t>
        </w:r>
        <w:r>
          <w:t xml:space="preserve">instructions in the event of a </w:t>
        </w:r>
      </w:ins>
      <w:ins w:id="287" w:author="Golden Spread Electric Cooperative" w:date="2024-06-12T14:18:00Z">
        <w:r w:rsidR="00AF1D57">
          <w:t>VECL</w:t>
        </w:r>
      </w:ins>
      <w:ins w:id="288" w:author="Golden Spread Electric Cooperative" w:date="2023-07-31T16:44:00Z">
        <w:r>
          <w:t xml:space="preserve"> deployment as described in Section 6.5.9.4.1</w:t>
        </w:r>
      </w:ins>
      <w:ins w:id="289" w:author="Golden Spread Electric Cooperative" w:date="2024-06-18T15:45:00Z">
        <w:r w:rsidR="006E18C7">
          <w:t xml:space="preserve">, </w:t>
        </w:r>
        <w:r w:rsidR="006E18C7" w:rsidRPr="006E18C7">
          <w:t>General Procedures Prior to EEA Operations</w:t>
        </w:r>
      </w:ins>
      <w:ins w:id="290" w:author="Golden Spread Electric Cooperative" w:date="2023-07-24T16:05:00Z">
        <w:r>
          <w:t xml:space="preserve">.  The Customer shall acknowledge that it bears sole responsibility for selecting and maintaining a QSE as its representative.  The Customer shall include a written statement from the designated QSE acknowledging that the QSE accepts responsibility for the accurate </w:t>
        </w:r>
      </w:ins>
      <w:ins w:id="291" w:author="Golden Spread Electric Cooperative" w:date="2023-08-01T18:08:00Z">
        <w:r>
          <w:t>telemetry</w:t>
        </w:r>
      </w:ins>
      <w:ins w:id="292" w:author="Golden Spread Electric Cooperative" w:date="2023-07-24T16:05:00Z">
        <w:r>
          <w:t xml:space="preserve"> of the </w:t>
        </w:r>
      </w:ins>
      <w:ins w:id="293" w:author="Golden Spread Electric Cooperative" w:date="2024-06-12T14:18:00Z">
        <w:r w:rsidR="00AF1D57">
          <w:t>VECL</w:t>
        </w:r>
      </w:ins>
      <w:ins w:id="294" w:author="Golden Spread Electric Cooperative" w:date="2023-07-24T16:05:00Z">
        <w:r>
          <w:t xml:space="preserve">’s Demand and timely instruction to the </w:t>
        </w:r>
      </w:ins>
      <w:ins w:id="295" w:author="Golden Spread Electric Cooperative" w:date="2024-06-12T14:18:00Z">
        <w:r w:rsidR="00AF1D57">
          <w:t>VECL</w:t>
        </w:r>
      </w:ins>
      <w:ins w:id="296" w:author="Golden Spread Electric Cooperative" w:date="2023-07-24T16:05:00Z">
        <w:r>
          <w:t xml:space="preserve"> in the event of a </w:t>
        </w:r>
      </w:ins>
      <w:ins w:id="297" w:author="Golden Spread Electric Cooperative" w:date="2024-06-12T14:18:00Z">
        <w:r w:rsidR="00AF1D57">
          <w:t>VECL</w:t>
        </w:r>
      </w:ins>
      <w:ins w:id="298" w:author="Golden Spread Electric Cooperative" w:date="2023-07-24T16:05:00Z">
        <w:r>
          <w:t xml:space="preserve"> deployment under these Protocols</w:t>
        </w:r>
        <w:r w:rsidRPr="00B35DA1">
          <w:t xml:space="preserve"> (Section 23, Form </w:t>
        </w:r>
      </w:ins>
      <w:ins w:id="299" w:author="Golden Spread Electric Cooperative" w:date="2024-06-18T16:40:00Z">
        <w:r w:rsidR="00845188">
          <w:t>T</w:t>
        </w:r>
      </w:ins>
      <w:ins w:id="300" w:author="Golden Spread Electric Cooperative" w:date="2023-07-24T16:05:00Z">
        <w:r w:rsidRPr="00B35DA1">
          <w:t xml:space="preserve">, </w:t>
        </w:r>
        <w:r w:rsidRPr="00906527">
          <w:rPr>
            <w:bCs/>
          </w:rPr>
          <w:t>Qualified Scheduling Entity</w:t>
        </w:r>
      </w:ins>
      <w:ins w:id="301" w:author="Oncor 081424" w:date="2024-08-06T10:49:00Z">
        <w:r w:rsidR="00EA3FC8">
          <w:rPr>
            <w:bCs/>
          </w:rPr>
          <w:t xml:space="preserve">, </w:t>
        </w:r>
        <w:r w:rsidR="00EA3FC8">
          <w:rPr>
            <w:color w:val="000000"/>
          </w:rPr>
          <w:t xml:space="preserve">Transmission Operator, and Transmission </w:t>
        </w:r>
      </w:ins>
      <w:ins w:id="302" w:author="Oncor 081424" w:date="2024-08-13T14:30:00Z">
        <w:r w:rsidR="006E5D72">
          <w:rPr>
            <w:color w:val="000000"/>
          </w:rPr>
          <w:t>and/</w:t>
        </w:r>
      </w:ins>
      <w:ins w:id="303" w:author="Oncor 081424" w:date="2024-08-06T10:49:00Z">
        <w:r w:rsidR="00EA3FC8">
          <w:rPr>
            <w:color w:val="000000"/>
          </w:rPr>
          <w:t>or Distribution Service Provider(s)</w:t>
        </w:r>
      </w:ins>
      <w:ins w:id="304" w:author="Golden Spread Electric Cooperative" w:date="2023-07-24T16:05:00Z">
        <w:r w:rsidRPr="00906527">
          <w:rPr>
            <w:bCs/>
          </w:rPr>
          <w:t xml:space="preserve"> Acknowledgment of Designation for Customer with </w:t>
        </w:r>
        <w:r w:rsidRPr="00906527">
          <w:rPr>
            <w:bCs/>
          </w:rPr>
          <w:lastRenderedPageBreak/>
          <w:t>Large Load</w:t>
        </w:r>
        <w:r w:rsidRPr="00BD0D7D">
          <w:rPr>
            <w:bCs/>
          </w:rPr>
          <w:t>)</w:t>
        </w:r>
        <w:r>
          <w:rPr>
            <w:bCs/>
          </w:rPr>
          <w:t>.</w:t>
        </w:r>
        <w:r>
          <w:t xml:space="preserve">  The </w:t>
        </w:r>
      </w:ins>
      <w:ins w:id="305" w:author="Golden Spread Electric Cooperative" w:date="2024-06-12T14:18:00Z">
        <w:r w:rsidR="00AF1D57">
          <w:t>VECL</w:t>
        </w:r>
      </w:ins>
      <w:ins w:id="306" w:author="Golden Spread Electric Cooperative" w:date="2023-07-24T16:05:00Z">
        <w:r>
          <w:t xml:space="preserve">’s QSE designation must be submitted to ERCOT no later than 45 days prior to the </w:t>
        </w:r>
      </w:ins>
      <w:ins w:id="307" w:author="Golden Spread Electric Cooperative" w:date="2024-06-12T14:18:00Z">
        <w:r w:rsidR="00AF1D57">
          <w:t>VECL</w:t>
        </w:r>
      </w:ins>
      <w:ins w:id="308" w:author="Golden Spread Electric Cooperative" w:date="2023-07-24T16:05:00Z">
        <w:r>
          <w:t>’s Network Operations Model change date</w:t>
        </w:r>
        <w:r w:rsidRPr="00940B2B">
          <w:t xml:space="preserve">, </w:t>
        </w:r>
        <w:r w:rsidRPr="00940B2B">
          <w:rPr>
            <w:szCs w:val="24"/>
          </w:rPr>
          <w:t xml:space="preserve">as described in Section </w:t>
        </w:r>
        <w:bookmarkStart w:id="309" w:name="_Toc333405817"/>
        <w:bookmarkStart w:id="310" w:name="_Toc204048545"/>
        <w:bookmarkEnd w:id="309"/>
        <w:bookmarkEnd w:id="310"/>
        <w:r w:rsidRPr="00940B2B">
          <w:rPr>
            <w:szCs w:val="24"/>
          </w:rPr>
          <w:t>3.10.1, Time Line for Network Operations Model Changes</w:t>
        </w:r>
        <w:r>
          <w:t>.</w:t>
        </w:r>
      </w:ins>
    </w:p>
    <w:p w14:paraId="242BAF12" w14:textId="7B7DC583" w:rsidR="00ED4647" w:rsidRDefault="00ED4647" w:rsidP="00ED4647">
      <w:pPr>
        <w:tabs>
          <w:tab w:val="left" w:pos="1530"/>
        </w:tabs>
        <w:spacing w:after="240"/>
        <w:ind w:left="720" w:hanging="720"/>
        <w:rPr>
          <w:ins w:id="311" w:author="Golden Spread Electric Cooperative" w:date="2023-07-24T16:05:00Z"/>
        </w:rPr>
      </w:pPr>
      <w:ins w:id="312" w:author="Golden Spread Electric Cooperative" w:date="2023-07-24T16:05:00Z">
        <w:r>
          <w:t>(2)</w:t>
        </w:r>
        <w:r>
          <w:tab/>
        </w:r>
      </w:ins>
      <w:ins w:id="313" w:author="Golden Spread Electric Cooperative" w:date="2023-07-31T15:29:00Z">
        <w:r>
          <w:t xml:space="preserve">A Customer with one or more </w:t>
        </w:r>
      </w:ins>
      <w:ins w:id="314" w:author="Golden Spread Electric Cooperative" w:date="2024-06-12T14:18:00Z">
        <w:r w:rsidR="00AF1D57">
          <w:t>VECL</w:t>
        </w:r>
      </w:ins>
      <w:ins w:id="315" w:author="Golden Spread Electric Cooperative" w:date="2023-07-31T15:29:00Z">
        <w:r>
          <w:t>s may change its designated QSE with written notice to ERCOT; however, the Customer may not change its designated QSE more than once in any consecutive three</w:t>
        </w:r>
      </w:ins>
      <w:ins w:id="316" w:author="Golden Spread Electric Cooperative" w:date="2023-07-31T16:45:00Z">
        <w:r>
          <w:t>-</w:t>
        </w:r>
      </w:ins>
      <w:ins w:id="317" w:author="Golden Spread Electric Cooperative" w:date="2023-07-31T15:29:00Z">
        <w:r>
          <w:t>day period.  The Customer shall maintain a QSE at all times.</w:t>
        </w:r>
      </w:ins>
      <w:ins w:id="318" w:author="Golden Spread Electric Cooperative" w:date="2023-07-24T16:05:00Z">
        <w:r>
          <w:t xml:space="preserve">  </w:t>
        </w:r>
      </w:ins>
    </w:p>
    <w:p w14:paraId="3AE80946" w14:textId="64E916BC" w:rsidR="00ED4647" w:rsidRDefault="00ED4647" w:rsidP="00ED4647">
      <w:pPr>
        <w:pStyle w:val="BodyTextNumbered"/>
        <w:rPr>
          <w:ins w:id="319" w:author="Golden Spread Electric Cooperative" w:date="2023-07-24T16:05:00Z"/>
        </w:rPr>
      </w:pPr>
      <w:ins w:id="320" w:author="Golden Spread Electric Cooperative" w:date="2023-07-24T16:05:00Z">
        <w:r>
          <w:t>(3)</w:t>
        </w:r>
        <w:r>
          <w:tab/>
        </w:r>
        <w:r w:rsidRPr="00530E2D">
          <w:rPr>
            <w:szCs w:val="24"/>
          </w:rPr>
          <w:t>If</w:t>
        </w:r>
        <w:r>
          <w:rPr>
            <w:szCs w:val="24"/>
          </w:rPr>
          <w:t xml:space="preserve"> the representation of</w:t>
        </w:r>
        <w:r w:rsidRPr="00530E2D">
          <w:rPr>
            <w:szCs w:val="24"/>
          </w:rPr>
          <w:t xml:space="preserve"> a </w:t>
        </w:r>
        <w:r>
          <w:rPr>
            <w:szCs w:val="24"/>
          </w:rPr>
          <w:t xml:space="preserve">Customer with one or more </w:t>
        </w:r>
      </w:ins>
      <w:ins w:id="321" w:author="Golden Spread Electric Cooperative" w:date="2024-06-12T14:18:00Z">
        <w:r w:rsidR="00AF1D57">
          <w:rPr>
            <w:szCs w:val="24"/>
          </w:rPr>
          <w:t>VECL</w:t>
        </w:r>
      </w:ins>
      <w:ins w:id="322" w:author="Golden Spread Electric Cooperative" w:date="2023-07-24T16:05:00Z">
        <w:r>
          <w:rPr>
            <w:szCs w:val="24"/>
          </w:rPr>
          <w:t>s</w:t>
        </w:r>
        <w:r w:rsidRPr="00530E2D">
          <w:rPr>
            <w:szCs w:val="24"/>
          </w:rPr>
          <w:t xml:space="preserve"> </w:t>
        </w:r>
        <w:r>
          <w:rPr>
            <w:szCs w:val="24"/>
          </w:rPr>
          <w:t>by its designated</w:t>
        </w:r>
        <w:r w:rsidRPr="00530E2D">
          <w:rPr>
            <w:szCs w:val="24"/>
          </w:rPr>
          <w:t xml:space="preserve"> QSE will terminate or</w:t>
        </w:r>
        <w:r>
          <w:rPr>
            <w:szCs w:val="24"/>
          </w:rPr>
          <w:t xml:space="preserve"> if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323" w:author="Golden Spread Electric Cooperative" w:date="2023-08-01T18:08:00Z">
        <w:r>
          <w:t>telemetry</w:t>
        </w:r>
      </w:ins>
      <w:ins w:id="324" w:author="Golden Spread Electric Cooperative" w:date="2023-07-24T16:05:00Z">
        <w:r>
          <w:t xml:space="preserve"> of the </w:t>
        </w:r>
      </w:ins>
      <w:ins w:id="325" w:author="Golden Spread Electric Cooperative" w:date="2024-06-12T14:18:00Z">
        <w:r w:rsidR="00AF1D57">
          <w:t>VECL</w:t>
        </w:r>
      </w:ins>
      <w:ins w:id="326" w:author="Golden Spread Electric Cooperative" w:date="2023-07-24T16:05:00Z">
        <w:r>
          <w:t xml:space="preserve">’s Demand and timely instruction to the </w:t>
        </w:r>
      </w:ins>
      <w:ins w:id="327" w:author="Golden Spread Electric Cooperative" w:date="2024-06-12T14:18:00Z">
        <w:r w:rsidR="00AF1D57">
          <w:t>VECL</w:t>
        </w:r>
      </w:ins>
      <w:ins w:id="328" w:author="Golden Spread Electric Cooperative" w:date="2023-07-24T16:05:00Z">
        <w:r>
          <w:t xml:space="preserve"> in the event of a </w:t>
        </w:r>
      </w:ins>
      <w:ins w:id="329" w:author="Golden Spread Electric Cooperative" w:date="2024-06-12T14:18:00Z">
        <w:r w:rsidR="00AF1D57">
          <w:t>VECL</w:t>
        </w:r>
      </w:ins>
      <w:ins w:id="330" w:author="Golden Spread Electric Cooperative" w:date="2023-07-24T16:05:00Z">
        <w:r>
          <w:t xml:space="preserve"> deployment under these Protocols</w:t>
        </w:r>
        <w:r w:rsidRPr="00B35DA1">
          <w:t xml:space="preserve"> (Section 23, Form </w:t>
        </w:r>
      </w:ins>
      <w:ins w:id="331" w:author="Golden Spread Electric Cooperative" w:date="2024-06-18T16:40:00Z">
        <w:r w:rsidR="00845188">
          <w:t>T</w:t>
        </w:r>
      </w:ins>
      <w:ins w:id="332" w:author="Golden Spread Electric Cooperative" w:date="2023-07-24T16:05:00Z">
        <w:r w:rsidRPr="00BD0D7D">
          <w:rPr>
            <w:bCs/>
          </w:rPr>
          <w:t>)</w:t>
        </w:r>
        <w:r>
          <w:t xml:space="preserve">.  </w:t>
        </w:r>
      </w:ins>
    </w:p>
    <w:p w14:paraId="72B8A40F" w14:textId="3AFEB4C5" w:rsidR="00ED4647" w:rsidRDefault="00ED4647" w:rsidP="00ED4647">
      <w:pPr>
        <w:pStyle w:val="BodyTextNumbered"/>
        <w:rPr>
          <w:ins w:id="333" w:author="Golden Spread Electric Cooperative" w:date="2023-07-24T16:05:00Z"/>
        </w:rPr>
      </w:pPr>
      <w:ins w:id="334" w:author="Golden Spread Electric Cooperative" w:date="2023-07-24T16:05:00Z">
        <w:r>
          <w:t>(4)</w:t>
        </w:r>
        <w:r>
          <w:tab/>
          <w:t xml:space="preserve">The following apply to all </w:t>
        </w:r>
      </w:ins>
      <w:ins w:id="335" w:author="Golden Spread Electric Cooperative" w:date="2024-06-18T15:36:00Z">
        <w:r w:rsidR="006E18C7">
          <w:t>VECL</w:t>
        </w:r>
      </w:ins>
      <w:ins w:id="336" w:author="Golden Spread Electric Cooperative" w:date="2023-07-24T16:05:00Z">
        <w:r>
          <w:t>s:</w:t>
        </w:r>
      </w:ins>
    </w:p>
    <w:p w14:paraId="307AC74A" w14:textId="77777777" w:rsidR="00ED4647" w:rsidRDefault="00ED4647" w:rsidP="00ED4647">
      <w:pPr>
        <w:pStyle w:val="BodyTextNumbered"/>
        <w:ind w:left="1440"/>
        <w:rPr>
          <w:ins w:id="337" w:author="Golden Spread Electric Cooperative" w:date="2023-07-24T16:05:00Z"/>
        </w:rPr>
      </w:pPr>
      <w:ins w:id="338" w:author="Golden Spread Electric Cooperative" w:date="2023-07-24T16:05:00Z">
        <w:r>
          <w:t>(a)</w:t>
        </w:r>
        <w:r>
          <w:tab/>
          <w:t>The designated QSE shall install all telemetry required</w:t>
        </w:r>
      </w:ins>
      <w:ins w:id="339" w:author="Golden Spread Electric Cooperative" w:date="2023-07-31T16:44:00Z">
        <w:r>
          <w:t xml:space="preserve"> by</w:t>
        </w:r>
      </w:ins>
      <w:ins w:id="340" w:author="Golden Spread Electric Cooperative" w:date="2023-07-31T16:45:00Z">
        <w:r>
          <w:t xml:space="preserve"> </w:t>
        </w:r>
      </w:ins>
      <w:ins w:id="341" w:author="Golden Spread Electric Cooperative" w:date="2023-07-24T16:05:00Z">
        <w:r>
          <w:t xml:space="preserve">these Protocols for the requesting Customer and schedule point-to-point data verification with ERCOT.  </w:t>
        </w:r>
      </w:ins>
    </w:p>
    <w:p w14:paraId="713C34D3" w14:textId="77777777" w:rsidR="00ED4647" w:rsidRDefault="00ED4647" w:rsidP="00ED4647">
      <w:pPr>
        <w:pStyle w:val="BodyTextNumbered"/>
        <w:ind w:left="1440"/>
        <w:rPr>
          <w:ins w:id="342" w:author="Golden Spread Electric Cooperative" w:date="2023-07-24T16:05:00Z"/>
        </w:rPr>
      </w:pPr>
      <w:ins w:id="343" w:author="Golden Spread Electric Cooperative" w:date="2023-07-24T16:05:00Z">
        <w:r>
          <w:t>(b)</w:t>
        </w:r>
        <w:r>
          <w:tab/>
          <w:t>The designated QSE shall submit telemetry data descriptions to ERCOT to meet ERCOT’s normal model update process.</w:t>
        </w:r>
      </w:ins>
    </w:p>
    <w:p w14:paraId="2DC385C7" w14:textId="25A43F45" w:rsidR="00ED4647" w:rsidRDefault="00ED4647" w:rsidP="00ED4647">
      <w:pPr>
        <w:pStyle w:val="BodyTextNumbered"/>
        <w:ind w:left="1440"/>
        <w:rPr>
          <w:ins w:id="344" w:author="Oncor 081424" w:date="2024-07-17T15:55:00Z"/>
        </w:rPr>
      </w:pPr>
      <w:ins w:id="345" w:author="Golden Spread Electric Cooperative" w:date="2023-07-24T16:05:00Z">
        <w:r>
          <w:t>(c)</w:t>
        </w:r>
        <w:r>
          <w:tab/>
          <w:t xml:space="preserve">The </w:t>
        </w:r>
      </w:ins>
      <w:ins w:id="346" w:author="Golden Spread Electric Cooperative" w:date="2024-06-18T16:52:00Z">
        <w:del w:id="347" w:author="Oncor 081424" w:date="2024-07-17T15:55:00Z">
          <w:r w:rsidR="004069FC" w:rsidDel="00C230BF">
            <w:delText>Transmission Service Provider (</w:delText>
          </w:r>
        </w:del>
      </w:ins>
      <w:ins w:id="348" w:author="Golden Spread Electric Cooperative" w:date="2023-07-24T16:05:00Z">
        <w:del w:id="349" w:author="Oncor 081424" w:date="2024-07-17T15:55:00Z">
          <w:r w:rsidDel="00C230BF">
            <w:delText>TSP</w:delText>
          </w:r>
        </w:del>
      </w:ins>
      <w:ins w:id="350" w:author="Golden Spread Electric Cooperative" w:date="2024-06-18T16:52:00Z">
        <w:del w:id="351" w:author="Oncor 081424" w:date="2024-07-17T15:55:00Z">
          <w:r w:rsidR="004069FC" w:rsidDel="00C230BF">
            <w:delText>)</w:delText>
          </w:r>
        </w:del>
      </w:ins>
      <w:ins w:id="352" w:author="Golden Spread Electric Cooperative" w:date="2023-07-24T16:05:00Z">
        <w:del w:id="353" w:author="Oncor 081424" w:date="2024-07-17T15:55:00Z">
          <w:r w:rsidDel="00C230BF">
            <w:delText xml:space="preserve"> or </w:delText>
          </w:r>
        </w:del>
        <w:r>
          <w:t xml:space="preserve">Resource Entity </w:t>
        </w:r>
        <w:del w:id="354" w:author="Oncor 081424" w:date="2024-07-17T15:55:00Z">
          <w:r w:rsidDel="00C230BF">
            <w:delText xml:space="preserve">as appropriate </w:delText>
          </w:r>
        </w:del>
        <w:r>
          <w:t xml:space="preserve">must submit any changes in </w:t>
        </w:r>
        <w:del w:id="355"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3E7D6DFA" w:rsidR="00C230BF" w:rsidRDefault="00C230BF" w:rsidP="00ED4647">
      <w:pPr>
        <w:pStyle w:val="BodyTextNumbered"/>
        <w:ind w:left="1440"/>
        <w:rPr>
          <w:ins w:id="356" w:author="Golden Spread Electric Cooperative" w:date="2023-07-24T16:05:00Z"/>
        </w:rPr>
      </w:pPr>
      <w:ins w:id="357" w:author="Oncor 081424" w:date="2024-07-17T15:55:00Z">
        <w:r>
          <w:t>(d)</w:t>
        </w:r>
        <w:r>
          <w:tab/>
          <w:t xml:space="preserve">The interconnecting </w:t>
        </w:r>
      </w:ins>
      <w:ins w:id="358" w:author="Oncor 081424" w:date="2024-08-13T15:12:00Z">
        <w:r w:rsidR="00117BEE">
          <w:t>Transmission Service Provider (</w:t>
        </w:r>
      </w:ins>
      <w:ins w:id="359" w:author="Oncor 081424" w:date="2024-07-17T15:55:00Z">
        <w:r>
          <w:t>TSP</w:t>
        </w:r>
      </w:ins>
      <w:ins w:id="360" w:author="Oncor 081424" w:date="2024-08-13T15:12:00Z">
        <w:r w:rsidR="00117BEE">
          <w:t>)</w:t>
        </w:r>
      </w:ins>
      <w:ins w:id="361" w:author="Oncor 081424" w:date="2024-07-17T15:55:00Z">
        <w:r>
          <w:t xml:space="preserve"> must submit any changes in system topology on behalf of th</w:t>
        </w:r>
      </w:ins>
      <w:ins w:id="362" w:author="Oncor 081424" w:date="2024-07-17T15:56:00Z">
        <w:r>
          <w:t>e VECL according to Section 3.3.2.1.</w:t>
        </w:r>
      </w:ins>
    </w:p>
    <w:p w14:paraId="40EFF856" w14:textId="79264BFA" w:rsidR="00ED4647" w:rsidRDefault="00ED4647" w:rsidP="00ED4647">
      <w:pPr>
        <w:pStyle w:val="BodyTextNumbered"/>
        <w:ind w:left="1440"/>
        <w:rPr>
          <w:ins w:id="363" w:author="Golden Spread Electric Cooperative" w:date="2023-07-24T16:05:00Z"/>
        </w:rPr>
      </w:pPr>
      <w:ins w:id="364" w:author="Golden Spread Electric Cooperative" w:date="2023-07-24T16:05:00Z">
        <w:r>
          <w:t>(</w:t>
        </w:r>
        <w:del w:id="365" w:author="Oncor 081424" w:date="2024-08-13T15:14:00Z">
          <w:r w:rsidDel="00117BEE">
            <w:delText>d</w:delText>
          </w:r>
        </w:del>
      </w:ins>
      <w:ins w:id="366" w:author="Oncor 081424" w:date="2024-08-13T15:14:00Z">
        <w:r w:rsidR="00117BEE">
          <w:t>e</w:t>
        </w:r>
      </w:ins>
      <w:ins w:id="367" w:author="Golden Spread Electric Cooperative" w:date="2023-07-24T16:05:00Z">
        <w:r>
          <w:t>)</w:t>
        </w:r>
        <w:r>
          <w:tab/>
          <w:t xml:space="preserve">The effective date for the newly designated QSE shall be in accordance with Section 3.10.1.  </w:t>
        </w:r>
      </w:ins>
    </w:p>
    <w:p w14:paraId="5116DB4D" w14:textId="1FDBE186" w:rsidR="00ED4647" w:rsidRDefault="00ED4647" w:rsidP="00ED4647">
      <w:pPr>
        <w:pStyle w:val="BodyTextNumbered"/>
        <w:ind w:left="1440"/>
      </w:pPr>
      <w:ins w:id="368" w:author="Golden Spread Electric Cooperative" w:date="2023-07-24T16:05:00Z">
        <w:r>
          <w:t>(</w:t>
        </w:r>
        <w:del w:id="369" w:author="Oncor 081424" w:date="2024-08-13T15:14:00Z">
          <w:r w:rsidDel="00117BEE">
            <w:delText>e</w:delText>
          </w:r>
        </w:del>
      </w:ins>
      <w:ins w:id="370" w:author="Oncor 081424" w:date="2024-08-13T15:14:00Z">
        <w:r w:rsidR="00117BEE">
          <w:t>f</w:t>
        </w:r>
      </w:ins>
      <w:ins w:id="371"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372" w:author="Golden Spread Electric Cooperative" w:date="2023-07-24T16:06:00Z"/>
          <w:b/>
          <w:sz w:val="36"/>
          <w:szCs w:val="36"/>
        </w:rPr>
      </w:pPr>
      <w:ins w:id="373"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374" w:author="Golden Spread Electric Cooperative" w:date="2023-07-24T16:06:00Z"/>
          <w:b/>
          <w:sz w:val="36"/>
          <w:szCs w:val="36"/>
        </w:rPr>
      </w:pPr>
    </w:p>
    <w:p w14:paraId="63A7F3F0" w14:textId="77777777" w:rsidR="00ED4647" w:rsidRPr="00F72B58" w:rsidRDefault="00ED4647" w:rsidP="00ED4647">
      <w:pPr>
        <w:jc w:val="center"/>
        <w:outlineLvl w:val="0"/>
        <w:rPr>
          <w:ins w:id="375" w:author="Golden Spread Electric Cooperative" w:date="2023-07-24T16:06:00Z"/>
          <w:b/>
          <w:sz w:val="36"/>
          <w:szCs w:val="36"/>
        </w:rPr>
      </w:pPr>
      <w:ins w:id="376"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377" w:author="Golden Spread Electric Cooperative" w:date="2023-07-24T16:06:00Z"/>
          <w:b/>
        </w:rPr>
      </w:pPr>
    </w:p>
    <w:p w14:paraId="4872EF6B" w14:textId="1D1C1DF8" w:rsidR="00ED4647" w:rsidRPr="00F72B58" w:rsidRDefault="00ED4647" w:rsidP="00ED4647">
      <w:pPr>
        <w:jc w:val="center"/>
        <w:outlineLvl w:val="0"/>
        <w:rPr>
          <w:ins w:id="378" w:author="Golden Spread Electric Cooperative" w:date="2023-07-24T16:06:00Z"/>
          <w:b/>
          <w:sz w:val="36"/>
          <w:szCs w:val="36"/>
        </w:rPr>
      </w:pPr>
      <w:ins w:id="379" w:author="Golden Spread Electric Cooperative" w:date="2023-07-24T16:06:00Z">
        <w:r>
          <w:rPr>
            <w:b/>
            <w:sz w:val="36"/>
            <w:szCs w:val="36"/>
          </w:rPr>
          <w:t>Form</w:t>
        </w:r>
        <w:r w:rsidRPr="00F72B58">
          <w:rPr>
            <w:b/>
            <w:sz w:val="36"/>
            <w:szCs w:val="36"/>
          </w:rPr>
          <w:t xml:space="preserve"> </w:t>
        </w:r>
      </w:ins>
      <w:ins w:id="380" w:author="Golden Spread Electric Cooperative" w:date="2024-06-18T16:40:00Z">
        <w:r w:rsidR="00845188">
          <w:rPr>
            <w:b/>
            <w:sz w:val="36"/>
            <w:szCs w:val="36"/>
          </w:rPr>
          <w:t>T</w:t>
        </w:r>
      </w:ins>
      <w:ins w:id="381" w:author="Golden Spread Electric Cooperative" w:date="2023-07-24T16:06:00Z">
        <w:r w:rsidRPr="00F72B58">
          <w:rPr>
            <w:b/>
            <w:sz w:val="36"/>
            <w:szCs w:val="36"/>
          </w:rPr>
          <w:t xml:space="preserve">:  </w:t>
        </w:r>
        <w:r>
          <w:rPr>
            <w:b/>
            <w:sz w:val="36"/>
            <w:szCs w:val="36"/>
          </w:rPr>
          <w:t>Qualified Scheduling Entity</w:t>
        </w:r>
      </w:ins>
      <w:ins w:id="382" w:author="Oncor 081424" w:date="2024-08-06T10:33:00Z">
        <w:r w:rsidR="001127C4">
          <w:rPr>
            <w:b/>
            <w:sz w:val="36"/>
            <w:szCs w:val="36"/>
          </w:rPr>
          <w:t>, Transmission Operator</w:t>
        </w:r>
      </w:ins>
      <w:ins w:id="383" w:author="Oncor 081424" w:date="2024-08-06T10:42:00Z">
        <w:r w:rsidR="005E177C">
          <w:rPr>
            <w:b/>
            <w:sz w:val="36"/>
            <w:szCs w:val="36"/>
          </w:rPr>
          <w:t>,</w:t>
        </w:r>
      </w:ins>
      <w:ins w:id="384" w:author="Oncor 081424" w:date="2024-08-06T10:33:00Z">
        <w:r w:rsidR="001127C4">
          <w:rPr>
            <w:b/>
            <w:sz w:val="36"/>
            <w:szCs w:val="36"/>
          </w:rPr>
          <w:t xml:space="preserve"> and Transmission </w:t>
        </w:r>
      </w:ins>
      <w:ins w:id="385" w:author="Oncor 081424" w:date="2024-08-13T14:30:00Z">
        <w:r w:rsidR="006E5D72">
          <w:rPr>
            <w:b/>
            <w:sz w:val="36"/>
            <w:szCs w:val="36"/>
          </w:rPr>
          <w:t>and/</w:t>
        </w:r>
      </w:ins>
      <w:ins w:id="386" w:author="Oncor 081424" w:date="2024-08-06T10:42:00Z">
        <w:r w:rsidR="005E177C">
          <w:rPr>
            <w:b/>
            <w:sz w:val="36"/>
            <w:szCs w:val="36"/>
          </w:rPr>
          <w:t xml:space="preserve">or Distribution </w:t>
        </w:r>
      </w:ins>
      <w:ins w:id="387" w:author="Oncor 081424" w:date="2024-08-06T10:33:00Z">
        <w:r w:rsidR="001127C4">
          <w:rPr>
            <w:b/>
            <w:sz w:val="36"/>
            <w:szCs w:val="36"/>
          </w:rPr>
          <w:t>Service Provider</w:t>
        </w:r>
      </w:ins>
      <w:ins w:id="388" w:author="Oncor 081424" w:date="2024-08-06T10:42:00Z">
        <w:r w:rsidR="005E177C">
          <w:rPr>
            <w:b/>
            <w:sz w:val="36"/>
            <w:szCs w:val="36"/>
          </w:rPr>
          <w:t>(s)</w:t>
        </w:r>
      </w:ins>
      <w:ins w:id="389" w:author="Golden Spread Electric Cooperative" w:date="2023-07-24T16:06:00Z">
        <w:r>
          <w:rPr>
            <w:b/>
            <w:sz w:val="36"/>
            <w:szCs w:val="36"/>
          </w:rPr>
          <w:t xml:space="preserve"> Acknowledgment of Designation for Customer with Large Load</w:t>
        </w:r>
      </w:ins>
    </w:p>
    <w:p w14:paraId="7C57AC91" w14:textId="77777777" w:rsidR="00ED4647" w:rsidRDefault="00ED4647" w:rsidP="00ED4647">
      <w:pPr>
        <w:jc w:val="center"/>
        <w:outlineLvl w:val="0"/>
        <w:rPr>
          <w:ins w:id="390" w:author="Golden Spread Electric Cooperative" w:date="2023-07-24T16:06:00Z"/>
          <w:color w:val="333300"/>
        </w:rPr>
      </w:pPr>
    </w:p>
    <w:p w14:paraId="4A842891" w14:textId="77777777" w:rsidR="00ED4647" w:rsidRDefault="00ED4647" w:rsidP="00ED4647">
      <w:pPr>
        <w:outlineLvl w:val="0"/>
        <w:rPr>
          <w:ins w:id="391" w:author="Golden Spread Electric Cooperative" w:date="2023-07-24T16:06:00Z"/>
          <w:color w:val="333300"/>
        </w:rPr>
      </w:pPr>
    </w:p>
    <w:p w14:paraId="4B15201C" w14:textId="77777777" w:rsidR="00ED4647" w:rsidRDefault="00ED4647" w:rsidP="00ED4647">
      <w:pPr>
        <w:jc w:val="center"/>
        <w:outlineLvl w:val="0"/>
        <w:rPr>
          <w:b/>
          <w:bCs/>
        </w:rPr>
      </w:pPr>
      <w:ins w:id="392" w:author="Golden Spread Electric Cooperative" w:date="2023-07-24T16:06:00Z">
        <w:r>
          <w:rPr>
            <w:b/>
            <w:bCs/>
          </w:rPr>
          <w:t>TBD</w:t>
        </w:r>
      </w:ins>
    </w:p>
    <w:p w14:paraId="682780E7" w14:textId="77777777" w:rsidR="00BC25D4" w:rsidRDefault="00BC25D4" w:rsidP="00ED4647">
      <w:pPr>
        <w:jc w:val="center"/>
        <w:outlineLvl w:val="0"/>
        <w:rPr>
          <w:b/>
          <w:bCs/>
        </w:rPr>
      </w:pPr>
    </w:p>
    <w:p w14:paraId="2D9CF42D" w14:textId="77777777" w:rsidR="00BC25D4" w:rsidRDefault="00BC25D4" w:rsidP="00ED4647">
      <w:pPr>
        <w:jc w:val="center"/>
        <w:outlineLvl w:val="0"/>
        <w:rPr>
          <w:b/>
          <w:bCs/>
        </w:rPr>
      </w:pPr>
    </w:p>
    <w:p w14:paraId="15C66F77" w14:textId="77777777" w:rsidR="00BC25D4" w:rsidRDefault="00BC25D4" w:rsidP="00ED4647">
      <w:pPr>
        <w:jc w:val="center"/>
        <w:outlineLvl w:val="0"/>
        <w:rPr>
          <w:b/>
          <w:bCs/>
        </w:rPr>
      </w:pPr>
    </w:p>
    <w:p w14:paraId="0C662917" w14:textId="77777777" w:rsidR="00BC25D4" w:rsidRDefault="00BC25D4" w:rsidP="00ED4647">
      <w:pPr>
        <w:jc w:val="center"/>
        <w:outlineLvl w:val="0"/>
        <w:rPr>
          <w:b/>
          <w:bCs/>
        </w:rPr>
      </w:pPr>
    </w:p>
    <w:p w14:paraId="6C7AE4AD" w14:textId="77777777" w:rsidR="00BC25D4" w:rsidRDefault="00BC25D4" w:rsidP="00ED4647">
      <w:pPr>
        <w:jc w:val="center"/>
        <w:outlineLvl w:val="0"/>
        <w:rPr>
          <w:b/>
          <w:bCs/>
        </w:rPr>
      </w:pPr>
    </w:p>
    <w:p w14:paraId="653BE1D2" w14:textId="77777777" w:rsidR="00BC25D4" w:rsidRDefault="00BC25D4" w:rsidP="00ED4647">
      <w:pPr>
        <w:jc w:val="center"/>
        <w:outlineLvl w:val="0"/>
        <w:rPr>
          <w:b/>
          <w:bCs/>
        </w:rPr>
      </w:pPr>
    </w:p>
    <w:p w14:paraId="336E9996" w14:textId="77777777" w:rsidR="00BC25D4" w:rsidRDefault="00BC25D4" w:rsidP="00ED4647">
      <w:pPr>
        <w:jc w:val="center"/>
        <w:outlineLvl w:val="0"/>
        <w:rPr>
          <w:b/>
          <w:bCs/>
        </w:rPr>
      </w:pPr>
    </w:p>
    <w:p w14:paraId="0440779E" w14:textId="77777777" w:rsidR="00BC25D4" w:rsidRDefault="00BC25D4" w:rsidP="00ED4647">
      <w:pPr>
        <w:jc w:val="center"/>
        <w:outlineLvl w:val="0"/>
        <w:rPr>
          <w:b/>
          <w:bCs/>
        </w:rPr>
      </w:pPr>
    </w:p>
    <w:p w14:paraId="1EC00B2B" w14:textId="77777777" w:rsidR="00BC25D4" w:rsidRDefault="00BC25D4" w:rsidP="00ED4647">
      <w:pPr>
        <w:jc w:val="center"/>
        <w:outlineLvl w:val="0"/>
        <w:rPr>
          <w:b/>
          <w:bCs/>
        </w:rPr>
      </w:pPr>
    </w:p>
    <w:p w14:paraId="6A56DF04" w14:textId="77777777" w:rsidR="00BC25D4" w:rsidRDefault="00BC25D4" w:rsidP="00ED4647">
      <w:pPr>
        <w:jc w:val="center"/>
        <w:outlineLvl w:val="0"/>
        <w:rPr>
          <w:b/>
          <w:bCs/>
        </w:rPr>
      </w:pPr>
    </w:p>
    <w:p w14:paraId="5D8AB3EA" w14:textId="77777777" w:rsidR="00BC25D4" w:rsidRDefault="00BC25D4" w:rsidP="00ED4647">
      <w:pPr>
        <w:jc w:val="center"/>
        <w:outlineLvl w:val="0"/>
        <w:rPr>
          <w:b/>
          <w:bCs/>
        </w:rPr>
      </w:pPr>
    </w:p>
    <w:p w14:paraId="4513BC4A" w14:textId="77777777" w:rsidR="00BC25D4" w:rsidRDefault="00BC25D4" w:rsidP="00ED4647">
      <w:pPr>
        <w:jc w:val="center"/>
        <w:outlineLvl w:val="0"/>
        <w:rPr>
          <w:b/>
          <w:bCs/>
        </w:rPr>
      </w:pPr>
    </w:p>
    <w:p w14:paraId="2B23BA4B" w14:textId="77777777" w:rsidR="00BC25D4" w:rsidRDefault="00BC25D4" w:rsidP="00BC25D4">
      <w:pPr>
        <w:outlineLvl w:val="0"/>
        <w:rPr>
          <w:b/>
          <w:bCs/>
        </w:rPr>
      </w:pPr>
    </w:p>
    <w:p w14:paraId="70623450" w14:textId="77777777" w:rsidR="00BC25D4" w:rsidRPr="005B2A3F" w:rsidRDefault="00BC25D4" w:rsidP="00BC25D4">
      <w:pPr>
        <w:outlineLvl w:val="0"/>
        <w:rPr>
          <w:ins w:id="393" w:author="Golden Spread Electric Cooperative" w:date="2023-07-24T16:06:00Z"/>
          <w:b/>
          <w:bCs/>
        </w:rPr>
      </w:pPr>
    </w:p>
    <w:p w14:paraId="047DBF6C" w14:textId="77777777" w:rsidR="00ED4647" w:rsidRDefault="00ED4647" w:rsidP="00ED4647"/>
    <w:p w14:paraId="04964F59" w14:textId="77777777" w:rsidR="00C17E8B" w:rsidRDefault="00C17E8B" w:rsidP="00ED4647"/>
    <w:p w14:paraId="1616B508" w14:textId="77777777" w:rsidR="00C17E8B" w:rsidRDefault="00C17E8B" w:rsidP="00ED4647"/>
    <w:p w14:paraId="251E9D3C" w14:textId="77777777" w:rsidR="00C17E8B" w:rsidRDefault="00C17E8B" w:rsidP="00ED4647"/>
    <w:p w14:paraId="5BB2142D" w14:textId="2F46B49A" w:rsidR="00ED4647" w:rsidRDefault="00ED4647" w:rsidP="00ED4647">
      <w:pPr>
        <w:tabs>
          <w:tab w:val="left" w:pos="3948"/>
        </w:tabs>
        <w:rPr>
          <w:ins w:id="394" w:author="Golden Spread Electric Cooperative" w:date="2023-07-24T16:06:00Z"/>
          <w:b/>
          <w:bCs/>
          <w:u w:val="single"/>
        </w:rPr>
      </w:pPr>
    </w:p>
    <w:p w14:paraId="59BCD6B7" w14:textId="77777777" w:rsidR="00ED4647" w:rsidRDefault="00ED4647" w:rsidP="00ED4647">
      <w:pPr>
        <w:autoSpaceDE w:val="0"/>
        <w:autoSpaceDN w:val="0"/>
        <w:jc w:val="center"/>
        <w:rPr>
          <w:ins w:id="395" w:author="Golden Spread Electric Cooperative" w:date="2023-07-24T16:06:00Z"/>
          <w:b/>
          <w:bCs/>
          <w:u w:val="single"/>
        </w:rPr>
      </w:pPr>
      <w:ins w:id="396" w:author="Golden Spread Electric Cooperative" w:date="2023-07-24T16:06:00Z">
        <w:r>
          <w:rPr>
            <w:noProof/>
          </w:rPr>
          <w:lastRenderedPageBreak/>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397" w:author="Golden Spread Electric Cooperative" w:date="2023-07-24T16:06:00Z"/>
          <w:b/>
          <w:bCs/>
          <w:u w:val="single"/>
        </w:rPr>
      </w:pPr>
    </w:p>
    <w:p w14:paraId="7F68AC8A" w14:textId="77777777" w:rsidR="00ED4647" w:rsidRDefault="00ED4647" w:rsidP="00ED4647">
      <w:pPr>
        <w:autoSpaceDE w:val="0"/>
        <w:autoSpaceDN w:val="0"/>
        <w:jc w:val="right"/>
        <w:rPr>
          <w:ins w:id="398" w:author="Golden Spread Electric Cooperative" w:date="2023-07-24T16:06:00Z"/>
          <w:b/>
          <w:bCs/>
          <w:u w:val="single"/>
        </w:rPr>
      </w:pPr>
    </w:p>
    <w:p w14:paraId="6DB029BC" w14:textId="77777777" w:rsidR="00ED4647" w:rsidRDefault="00ED4647" w:rsidP="00ED4647">
      <w:pPr>
        <w:autoSpaceDE w:val="0"/>
        <w:autoSpaceDN w:val="0"/>
        <w:jc w:val="center"/>
        <w:rPr>
          <w:ins w:id="399" w:author="Golden Spread Electric Cooperative" w:date="2023-07-24T16:06:00Z"/>
          <w:b/>
          <w:bCs/>
          <w:u w:val="single"/>
        </w:rPr>
      </w:pPr>
    </w:p>
    <w:p w14:paraId="1A3DF807" w14:textId="75AF570A" w:rsidR="00ED4647" w:rsidRPr="008629CC" w:rsidRDefault="00ED4647" w:rsidP="00ED4647">
      <w:pPr>
        <w:autoSpaceDE w:val="0"/>
        <w:autoSpaceDN w:val="0"/>
        <w:jc w:val="center"/>
        <w:rPr>
          <w:ins w:id="400" w:author="Golden Spread Electric Cooperative" w:date="2023-07-24T16:06:00Z"/>
          <w:b/>
          <w:bCs/>
          <w:u w:val="single"/>
        </w:rPr>
      </w:pPr>
      <w:ins w:id="401" w:author="Golden Spread Electric Cooperative" w:date="2023-07-24T16:06:00Z">
        <w:r w:rsidRPr="008629CC">
          <w:rPr>
            <w:b/>
            <w:bCs/>
            <w:u w:val="single"/>
          </w:rPr>
          <w:t>Q</w:t>
        </w:r>
        <w:r>
          <w:rPr>
            <w:b/>
            <w:bCs/>
            <w:u w:val="single"/>
          </w:rPr>
          <w:t xml:space="preserve">ualified </w:t>
        </w:r>
        <w:r w:rsidRPr="008629CC">
          <w:rPr>
            <w:b/>
            <w:bCs/>
            <w:u w:val="single"/>
          </w:rPr>
          <w:t>S</w:t>
        </w:r>
        <w:r>
          <w:rPr>
            <w:b/>
            <w:bCs/>
            <w:u w:val="single"/>
          </w:rPr>
          <w:t xml:space="preserve">cheduling </w:t>
        </w:r>
        <w:r w:rsidRPr="008629CC">
          <w:rPr>
            <w:b/>
            <w:bCs/>
            <w:u w:val="single"/>
          </w:rPr>
          <w:t>E</w:t>
        </w:r>
        <w:r>
          <w:rPr>
            <w:b/>
            <w:bCs/>
            <w:u w:val="single"/>
          </w:rPr>
          <w:t>ntity (QSE)</w:t>
        </w:r>
      </w:ins>
      <w:ins w:id="402" w:author="Oncor 081424" w:date="2024-08-06T10:35:00Z">
        <w:r w:rsidR="001127C4">
          <w:rPr>
            <w:b/>
            <w:bCs/>
            <w:u w:val="single"/>
          </w:rPr>
          <w:t>, Transmission Operator (TO)</w:t>
        </w:r>
      </w:ins>
      <w:ins w:id="403" w:author="Oncor 081424" w:date="2024-08-06T10:43:00Z">
        <w:r w:rsidR="005E177C">
          <w:rPr>
            <w:b/>
            <w:bCs/>
            <w:u w:val="single"/>
          </w:rPr>
          <w:t>,</w:t>
        </w:r>
      </w:ins>
      <w:ins w:id="404" w:author="Oncor 081424" w:date="2024-08-06T10:35:00Z">
        <w:r w:rsidR="001127C4">
          <w:rPr>
            <w:b/>
            <w:bCs/>
            <w:u w:val="single"/>
          </w:rPr>
          <w:t xml:space="preserve"> and Transmission</w:t>
        </w:r>
      </w:ins>
      <w:ins w:id="405" w:author="Oncor 081424" w:date="2024-08-06T10:43:00Z">
        <w:r w:rsidR="005E177C">
          <w:rPr>
            <w:b/>
            <w:bCs/>
            <w:u w:val="single"/>
          </w:rPr>
          <w:t xml:space="preserve"> </w:t>
        </w:r>
      </w:ins>
      <w:ins w:id="406" w:author="Oncor 081424" w:date="2024-08-13T14:30:00Z">
        <w:r w:rsidR="006E5D72">
          <w:rPr>
            <w:b/>
            <w:bCs/>
            <w:u w:val="single"/>
          </w:rPr>
          <w:t>and/</w:t>
        </w:r>
      </w:ins>
      <w:ins w:id="407" w:author="Oncor 081424" w:date="2024-08-06T10:43:00Z">
        <w:r w:rsidR="005E177C">
          <w:rPr>
            <w:b/>
            <w:bCs/>
            <w:u w:val="single"/>
          </w:rPr>
          <w:t>or Distribution</w:t>
        </w:r>
      </w:ins>
      <w:ins w:id="408" w:author="Oncor 081424" w:date="2024-08-06T10:35:00Z">
        <w:r w:rsidR="001127C4">
          <w:rPr>
            <w:b/>
            <w:bCs/>
            <w:u w:val="single"/>
          </w:rPr>
          <w:t xml:space="preserve"> Service Provider</w:t>
        </w:r>
      </w:ins>
      <w:ins w:id="409" w:author="Oncor 081424" w:date="2024-08-06T10:43:00Z">
        <w:r w:rsidR="005E177C">
          <w:rPr>
            <w:b/>
            <w:bCs/>
            <w:u w:val="single"/>
          </w:rPr>
          <w:t>(s)</w:t>
        </w:r>
      </w:ins>
      <w:ins w:id="410" w:author="Oncor 081424" w:date="2024-08-06T10:35:00Z">
        <w:r w:rsidR="001127C4">
          <w:rPr>
            <w:b/>
            <w:bCs/>
            <w:u w:val="single"/>
          </w:rPr>
          <w:t xml:space="preserve"> (T</w:t>
        </w:r>
      </w:ins>
      <w:ins w:id="411" w:author="Oncor 081424" w:date="2024-08-06T10:43:00Z">
        <w:r w:rsidR="005E177C">
          <w:rPr>
            <w:b/>
            <w:bCs/>
            <w:u w:val="single"/>
          </w:rPr>
          <w:t>D</w:t>
        </w:r>
      </w:ins>
      <w:ins w:id="412" w:author="Oncor 081424" w:date="2024-08-06T10:35:00Z">
        <w:r w:rsidR="001127C4">
          <w:rPr>
            <w:b/>
            <w:bCs/>
            <w:u w:val="single"/>
          </w:rPr>
          <w:t>SP</w:t>
        </w:r>
      </w:ins>
      <w:ins w:id="413" w:author="Oncor 081424" w:date="2024-08-13T13:35:00Z">
        <w:r w:rsidR="006D1210">
          <w:rPr>
            <w:b/>
            <w:bCs/>
            <w:u w:val="single"/>
          </w:rPr>
          <w:t>(</w:t>
        </w:r>
      </w:ins>
      <w:ins w:id="414" w:author="Oncor 081424" w:date="2024-08-06T10:43:00Z">
        <w:r w:rsidR="005E177C">
          <w:rPr>
            <w:b/>
            <w:bCs/>
            <w:u w:val="single"/>
          </w:rPr>
          <w:t>s</w:t>
        </w:r>
      </w:ins>
      <w:ins w:id="415" w:author="Oncor 081424" w:date="2024-08-13T13:35:00Z">
        <w:r w:rsidR="006D1210">
          <w:rPr>
            <w:b/>
            <w:bCs/>
            <w:u w:val="single"/>
          </w:rPr>
          <w:t>)</w:t>
        </w:r>
      </w:ins>
      <w:ins w:id="416" w:author="Oncor 081424" w:date="2024-08-06T10:35:00Z">
        <w:r w:rsidR="001127C4">
          <w:rPr>
            <w:b/>
            <w:bCs/>
            <w:u w:val="single"/>
          </w:rPr>
          <w:t>)</w:t>
        </w:r>
      </w:ins>
      <w:ins w:id="417" w:author="Golden Spread Electric Cooperative" w:date="2023-07-24T16:06:00Z">
        <w:r w:rsidRPr="008629CC">
          <w:rPr>
            <w:b/>
            <w:bCs/>
            <w:u w:val="single"/>
          </w:rPr>
          <w:t xml:space="preserve"> Acknowledgment</w:t>
        </w:r>
      </w:ins>
    </w:p>
    <w:p w14:paraId="5660D937" w14:textId="77777777" w:rsidR="00ED4647" w:rsidRPr="008629CC" w:rsidRDefault="00ED4647" w:rsidP="00ED4647">
      <w:pPr>
        <w:widowControl w:val="0"/>
        <w:autoSpaceDE w:val="0"/>
        <w:autoSpaceDN w:val="0"/>
        <w:adjustRightInd w:val="0"/>
        <w:jc w:val="both"/>
        <w:rPr>
          <w:ins w:id="418" w:author="Golden Spread Electric Cooperative" w:date="2023-07-24T16:06:00Z"/>
          <w:b/>
        </w:rPr>
      </w:pPr>
    </w:p>
    <w:p w14:paraId="5C7A076B" w14:textId="1C5FDCF7" w:rsidR="00ED4647" w:rsidRPr="008629CC" w:rsidRDefault="00ED4647" w:rsidP="00ED4647">
      <w:pPr>
        <w:widowControl w:val="0"/>
        <w:autoSpaceDE w:val="0"/>
        <w:autoSpaceDN w:val="0"/>
        <w:adjustRightInd w:val="0"/>
        <w:jc w:val="center"/>
        <w:rPr>
          <w:ins w:id="419" w:author="Golden Spread Electric Cooperative" w:date="2023-07-24T16:06:00Z"/>
          <w:b/>
        </w:rPr>
      </w:pPr>
      <w:ins w:id="420" w:author="Golden Spread Electric Cooperative" w:date="2023-07-24T16:06:00Z">
        <w:r w:rsidRPr="008629CC">
          <w:rPr>
            <w:b/>
          </w:rPr>
          <w:t>Acknowledgment by Designated QSE for</w:t>
        </w:r>
      </w:ins>
    </w:p>
    <w:p w14:paraId="507B780D" w14:textId="77777777" w:rsidR="00ED4647" w:rsidRPr="008629CC" w:rsidRDefault="00ED4647" w:rsidP="00ED4647">
      <w:pPr>
        <w:widowControl w:val="0"/>
        <w:autoSpaceDE w:val="0"/>
        <w:autoSpaceDN w:val="0"/>
        <w:adjustRightInd w:val="0"/>
        <w:jc w:val="center"/>
        <w:rPr>
          <w:ins w:id="421" w:author="Golden Spread Electric Cooperative" w:date="2023-07-24T16:06:00Z"/>
          <w:b/>
        </w:rPr>
      </w:pPr>
      <w:ins w:id="422" w:author="Golden Spread Electric Cooperative" w:date="2023-07-24T16:06:00Z">
        <w:r>
          <w:rPr>
            <w:b/>
          </w:rPr>
          <w:t>Accurate Telemetry</w:t>
        </w:r>
        <w:r w:rsidRPr="008629CC">
          <w:rPr>
            <w:b/>
          </w:rPr>
          <w:t xml:space="preserve"> </w:t>
        </w:r>
        <w:r>
          <w:rPr>
            <w:b/>
          </w:rPr>
          <w:t xml:space="preserve">and Load Curtailment </w:t>
        </w:r>
        <w:r w:rsidRPr="008629CC">
          <w:rPr>
            <w:b/>
          </w:rPr>
          <w:t>Responsibilities with ERCOT</w:t>
        </w:r>
      </w:ins>
    </w:p>
    <w:p w14:paraId="2BB95EF2" w14:textId="77777777" w:rsidR="00ED4647" w:rsidRPr="008629CC" w:rsidRDefault="00ED4647" w:rsidP="00ED4647">
      <w:pPr>
        <w:widowControl w:val="0"/>
        <w:autoSpaceDE w:val="0"/>
        <w:autoSpaceDN w:val="0"/>
        <w:adjustRightInd w:val="0"/>
        <w:jc w:val="both"/>
        <w:rPr>
          <w:ins w:id="423" w:author="Golden Spread Electric Cooperative" w:date="2023-07-24T16:06:00Z"/>
          <w:b/>
        </w:rPr>
      </w:pPr>
    </w:p>
    <w:p w14:paraId="017C23B0" w14:textId="77777777" w:rsidR="00ED4647" w:rsidRPr="008629CC" w:rsidRDefault="00ED4647" w:rsidP="00ED4647">
      <w:pPr>
        <w:widowControl w:val="0"/>
        <w:autoSpaceDE w:val="0"/>
        <w:autoSpaceDN w:val="0"/>
        <w:adjustRightInd w:val="0"/>
        <w:jc w:val="both"/>
        <w:rPr>
          <w:ins w:id="424" w:author="Golden Spread Electric Cooperative" w:date="2023-07-24T16:06:00Z"/>
        </w:rPr>
      </w:pPr>
    </w:p>
    <w:p w14:paraId="1271CC24" w14:textId="7E1E4FA9" w:rsidR="00ED4647" w:rsidRPr="008629CC" w:rsidRDefault="00ED4647" w:rsidP="00ED4647">
      <w:pPr>
        <w:widowControl w:val="0"/>
        <w:autoSpaceDE w:val="0"/>
        <w:autoSpaceDN w:val="0"/>
        <w:adjustRightInd w:val="0"/>
        <w:jc w:val="both"/>
        <w:rPr>
          <w:ins w:id="425" w:author="Golden Spread Electric Cooperative" w:date="2023-07-24T16:06:00Z"/>
        </w:rPr>
      </w:pPr>
      <w:ins w:id="426" w:author="Golden Spread Electric Cooperative" w:date="2023-07-24T16:06:00Z">
        <w:r w:rsidRPr="008629CC">
          <w:t xml:space="preserve">The </w:t>
        </w:r>
        <w:r>
          <w:t>Customer</w:t>
        </w:r>
        <w:r w:rsidRPr="008629CC">
          <w:t xml:space="preserve"> below has named the QSE listed below as its designated QSE to represent the </w:t>
        </w:r>
        <w:r>
          <w:t xml:space="preserve">Customer </w:t>
        </w:r>
        <w:r w:rsidRPr="008629CC">
          <w:t xml:space="preserve">for </w:t>
        </w:r>
        <w:r>
          <w:t xml:space="preserve">providing accurate </w:t>
        </w:r>
      </w:ins>
      <w:ins w:id="427" w:author="Golden Spread Electric Cooperative" w:date="2023-08-01T18:08:00Z">
        <w:r>
          <w:t>telemetry</w:t>
        </w:r>
      </w:ins>
      <w:ins w:id="428" w:author="Golden Spread Electric Cooperative" w:date="2023-07-24T16:06:00Z">
        <w:r>
          <w:t xml:space="preserve"> of Customer’s Load to ERCOT at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 xml:space="preserve">consistent with ERCOT instructions in the event of a deployment of </w:t>
        </w:r>
      </w:ins>
      <w:ins w:id="429" w:author="Golden Spread Electric Cooperative" w:date="2024-06-12T14:19:00Z">
        <w:r w:rsidR="00AF1D57">
          <w:rPr>
            <w:szCs w:val="20"/>
          </w:rPr>
          <w:t>Voluntary Early Curtailment Load</w:t>
        </w:r>
      </w:ins>
      <w:ins w:id="430" w:author="Golden Spread Electric Cooperative" w:date="2023-07-24T16:06:00Z">
        <w:r>
          <w:rPr>
            <w:szCs w:val="20"/>
          </w:rPr>
          <w:t xml:space="preserve"> (</w:t>
        </w:r>
      </w:ins>
      <w:ins w:id="431" w:author="Golden Spread Electric Cooperative" w:date="2024-06-12T14:18:00Z">
        <w:r w:rsidR="00AF1D57">
          <w:rPr>
            <w:szCs w:val="20"/>
          </w:rPr>
          <w:t>VECL</w:t>
        </w:r>
      </w:ins>
      <w:ins w:id="432" w:author="Golden Spread Electric Cooperative" w:date="2023-07-24T16:06:00Z">
        <w:r>
          <w:rPr>
            <w:szCs w:val="20"/>
          </w:rPr>
          <w:t>)</w:t>
        </w:r>
        <w:r w:rsidRPr="008629CC">
          <w:t>.</w:t>
        </w:r>
      </w:ins>
    </w:p>
    <w:p w14:paraId="32B13335" w14:textId="77777777" w:rsidR="00ED4647" w:rsidRPr="008629CC" w:rsidRDefault="00ED4647" w:rsidP="00ED4647">
      <w:pPr>
        <w:widowControl w:val="0"/>
        <w:autoSpaceDE w:val="0"/>
        <w:autoSpaceDN w:val="0"/>
        <w:adjustRightInd w:val="0"/>
        <w:jc w:val="both"/>
        <w:rPr>
          <w:ins w:id="433" w:author="Golden Spread Electric Cooperative" w:date="2023-07-24T16:06:00Z"/>
        </w:rPr>
      </w:pPr>
    </w:p>
    <w:p w14:paraId="53064B16" w14:textId="24ACA455" w:rsidR="00ED4647" w:rsidRDefault="00ED4647" w:rsidP="00ED4647">
      <w:pPr>
        <w:widowControl w:val="0"/>
        <w:autoSpaceDE w:val="0"/>
        <w:autoSpaceDN w:val="0"/>
        <w:adjustRightInd w:val="0"/>
        <w:jc w:val="both"/>
        <w:rPr>
          <w:ins w:id="434" w:author="Oncor 081424" w:date="2024-08-06T10:37:00Z"/>
        </w:rPr>
      </w:pPr>
      <w:ins w:id="435" w:author="Golden Spread Electric Cooperative" w:date="2023-07-24T16:06:00Z">
        <w:r w:rsidRPr="008629CC">
          <w:t xml:space="preserve">The </w:t>
        </w:r>
        <w:r>
          <w:t>Customer’</w:t>
        </w:r>
        <w:r w:rsidRPr="008629CC">
          <w:t xml:space="preserve">s designated QSE, listed below, hereby acknowledges that it does represent the </w:t>
        </w:r>
        <w:r>
          <w:t>Customer</w:t>
        </w:r>
        <w:r w:rsidRPr="008629CC">
          <w:t xml:space="preserve"> and that it shall be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 xml:space="preserve">consistent with ERCOT instructions in the event of a </w:t>
        </w:r>
      </w:ins>
      <w:ins w:id="436" w:author="Golden Spread Electric Cooperative" w:date="2024-06-12T14:18:00Z">
        <w:r w:rsidR="00AF1D57">
          <w:rPr>
            <w:szCs w:val="20"/>
          </w:rPr>
          <w:t>VECL</w:t>
        </w:r>
      </w:ins>
      <w:ins w:id="437" w:author="Golden Spread Electric Cooperative" w:date="2023-07-24T16:06:00Z">
        <w:r>
          <w:rPr>
            <w:szCs w:val="20"/>
          </w:rPr>
          <w:t xml:space="preserve"> </w:t>
        </w:r>
      </w:ins>
      <w:ins w:id="438" w:author="Golden Spread Electric Cooperative" w:date="2024-06-18T17:05:00Z">
        <w:r w:rsidR="00504028">
          <w:rPr>
            <w:szCs w:val="20"/>
          </w:rPr>
          <w:t>d</w:t>
        </w:r>
      </w:ins>
      <w:ins w:id="439" w:author="Golden Spread Electric Cooperative" w:date="2023-07-24T16:06:00Z">
        <w:r>
          <w:rPr>
            <w:szCs w:val="20"/>
          </w:rPr>
          <w:t>eployment</w:t>
        </w:r>
        <w:r w:rsidRPr="008629CC">
          <w:t xml:space="preserve"> pursuant to the ERCOT Protocols.</w:t>
        </w:r>
        <w:r>
          <w:t xml:space="preserve">  </w:t>
        </w:r>
      </w:ins>
    </w:p>
    <w:p w14:paraId="0E2917FD" w14:textId="598A06D9" w:rsidR="001127C4" w:rsidRDefault="001127C4" w:rsidP="00ED4647">
      <w:pPr>
        <w:widowControl w:val="0"/>
        <w:autoSpaceDE w:val="0"/>
        <w:autoSpaceDN w:val="0"/>
        <w:adjustRightInd w:val="0"/>
        <w:jc w:val="both"/>
        <w:rPr>
          <w:ins w:id="440" w:author="Oncor 081424" w:date="2024-08-06T10:37:00Z"/>
        </w:rPr>
      </w:pPr>
    </w:p>
    <w:p w14:paraId="1F3586AE" w14:textId="63D16C87" w:rsidR="001127C4" w:rsidRPr="008629CC" w:rsidRDefault="001127C4" w:rsidP="00ED4647">
      <w:pPr>
        <w:widowControl w:val="0"/>
        <w:autoSpaceDE w:val="0"/>
        <w:autoSpaceDN w:val="0"/>
        <w:adjustRightInd w:val="0"/>
        <w:jc w:val="both"/>
        <w:rPr>
          <w:ins w:id="441" w:author="Golden Spread Electric Cooperative" w:date="2023-07-24T16:06:00Z"/>
        </w:rPr>
      </w:pPr>
      <w:ins w:id="442" w:author="Oncor 081424" w:date="2024-08-06T10:37:00Z">
        <w:r>
          <w:t xml:space="preserve">The Customer’s TO and </w:t>
        </w:r>
      </w:ins>
      <w:ins w:id="443" w:author="Oncor 081424" w:date="2024-08-06T10:43:00Z">
        <w:r w:rsidR="005E177C">
          <w:t xml:space="preserve">interconnecting </w:t>
        </w:r>
      </w:ins>
      <w:ins w:id="444" w:author="Oncor 081424" w:date="2024-08-06T10:37:00Z">
        <w:r>
          <w:t>T</w:t>
        </w:r>
      </w:ins>
      <w:ins w:id="445" w:author="Oncor 081424" w:date="2024-08-06T10:43:00Z">
        <w:r w:rsidR="005E177C">
          <w:t>D</w:t>
        </w:r>
      </w:ins>
      <w:ins w:id="446" w:author="Oncor 081424" w:date="2024-08-06T10:37:00Z">
        <w:r>
          <w:t>SP</w:t>
        </w:r>
      </w:ins>
      <w:ins w:id="447" w:author="Oncor 081424" w:date="2024-08-06T10:43:00Z">
        <w:r w:rsidR="005E177C">
          <w:t>(s)</w:t>
        </w:r>
      </w:ins>
      <w:ins w:id="448" w:author="Oncor 081424" w:date="2024-08-06T10:37:00Z">
        <w:r>
          <w:t xml:space="preserve">, listed below, hereby acknowledge </w:t>
        </w:r>
      </w:ins>
      <w:ins w:id="449" w:author="Oncor 081424" w:date="2024-08-06T10:39:00Z">
        <w:r w:rsidR="005E177C">
          <w:t xml:space="preserve">and consent to </w:t>
        </w:r>
      </w:ins>
      <w:ins w:id="450" w:author="Oncor 081424" w:date="2024-08-06T10:37:00Z">
        <w:r w:rsidR="005E177C">
          <w:t>the Customer</w:t>
        </w:r>
      </w:ins>
      <w:ins w:id="451" w:author="Oncor 081424" w:date="2024-08-06T10:39:00Z">
        <w:r w:rsidR="005E177C">
          <w:t>’s</w:t>
        </w:r>
      </w:ins>
      <w:ins w:id="452" w:author="Oncor 081424" w:date="2024-08-06T10:37:00Z">
        <w:r w:rsidR="005E177C">
          <w:t xml:space="preserve"> </w:t>
        </w:r>
      </w:ins>
      <w:ins w:id="453" w:author="Oncor 081424" w:date="2024-08-06T10:39:00Z">
        <w:r w:rsidR="005E177C">
          <w:t>registration</w:t>
        </w:r>
      </w:ins>
      <w:ins w:id="454" w:author="Oncor 081424" w:date="2024-08-06T10:38:00Z">
        <w:r w:rsidR="005E177C">
          <w:t xml:space="preserve"> with ERCOT as a VECL.</w:t>
        </w:r>
      </w:ins>
    </w:p>
    <w:p w14:paraId="337B707C" w14:textId="77777777" w:rsidR="00ED4647" w:rsidRPr="008629CC" w:rsidRDefault="00ED4647" w:rsidP="00ED4647">
      <w:pPr>
        <w:widowControl w:val="0"/>
        <w:autoSpaceDE w:val="0"/>
        <w:autoSpaceDN w:val="0"/>
        <w:adjustRightInd w:val="0"/>
        <w:jc w:val="both"/>
        <w:rPr>
          <w:ins w:id="455" w:author="Golden Spread Electric Cooperative" w:date="2023-07-24T16:06:00Z"/>
        </w:rPr>
      </w:pPr>
    </w:p>
    <w:p w14:paraId="21970CFB" w14:textId="77777777" w:rsidR="00ED4647" w:rsidRPr="008629CC" w:rsidRDefault="00ED4647" w:rsidP="00ED4647">
      <w:pPr>
        <w:widowControl w:val="0"/>
        <w:autoSpaceDE w:val="0"/>
        <w:autoSpaceDN w:val="0"/>
        <w:adjustRightInd w:val="0"/>
        <w:jc w:val="both"/>
        <w:rPr>
          <w:ins w:id="456" w:author="Golden Spread Electric Cooperative" w:date="2023-07-24T16:06:00Z"/>
          <w:u w:val="single"/>
        </w:rPr>
      </w:pPr>
      <w:ins w:id="457" w:author="Golden Spread Electric Cooperative" w:date="2023-07-24T16:06:00Z">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Pr="008629CC" w:rsidRDefault="00ED4647" w:rsidP="00ED4647">
      <w:pPr>
        <w:widowControl w:val="0"/>
        <w:autoSpaceDE w:val="0"/>
        <w:autoSpaceDN w:val="0"/>
        <w:adjustRightInd w:val="0"/>
        <w:jc w:val="both"/>
        <w:rPr>
          <w:ins w:id="460" w:author="Golden Spread Electric Cooperative" w:date="2023-07-24T16:06:00Z"/>
        </w:rPr>
      </w:pPr>
    </w:p>
    <w:p w14:paraId="4DE9883C" w14:textId="77777777" w:rsidR="00ED4647" w:rsidRPr="008629CC" w:rsidRDefault="00ED4647" w:rsidP="00ED4647">
      <w:pPr>
        <w:widowControl w:val="0"/>
        <w:autoSpaceDE w:val="0"/>
        <w:autoSpaceDN w:val="0"/>
        <w:adjustRightInd w:val="0"/>
        <w:jc w:val="both"/>
        <w:rPr>
          <w:ins w:id="461" w:author="Golden Spread Electric Cooperative" w:date="2023-07-24T16:06:00Z"/>
        </w:rPr>
      </w:pPr>
      <w:ins w:id="462" w:author="Golden Spread Electric Cooperative" w:date="2023-07-24T16:06:00Z">
        <w:r w:rsidRPr="008629CC">
          <w:t xml:space="preserve">or </w:t>
        </w:r>
      </w:ins>
    </w:p>
    <w:p w14:paraId="131C4D93" w14:textId="77777777" w:rsidR="00ED4647" w:rsidRPr="008629CC" w:rsidRDefault="00ED4647" w:rsidP="00ED4647">
      <w:pPr>
        <w:widowControl w:val="0"/>
        <w:autoSpaceDE w:val="0"/>
        <w:autoSpaceDN w:val="0"/>
        <w:adjustRightInd w:val="0"/>
        <w:jc w:val="both"/>
        <w:rPr>
          <w:ins w:id="463" w:author="Golden Spread Electric Cooperative" w:date="2023-07-24T16:06:00Z"/>
        </w:rPr>
      </w:pPr>
    </w:p>
    <w:p w14:paraId="3FD8C9D5" w14:textId="77777777" w:rsidR="00ED4647" w:rsidRPr="008629CC" w:rsidRDefault="00ED4647" w:rsidP="00ED4647">
      <w:pPr>
        <w:widowControl w:val="0"/>
        <w:autoSpaceDE w:val="0"/>
        <w:autoSpaceDN w:val="0"/>
        <w:adjustRightInd w:val="0"/>
        <w:jc w:val="both"/>
        <w:rPr>
          <w:ins w:id="464" w:author="Golden Spread Electric Cooperative" w:date="2023-07-24T16:06:00Z"/>
        </w:rPr>
      </w:pPr>
      <w:ins w:id="465" w:author="Golden Spread Electric Cooperative" w:date="2023-07-24T16:06:00Z">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283D69">
          <w:fldChar w:fldCharType="separate"/>
        </w:r>
        <w:r w:rsidRPr="008629CC">
          <w:fldChar w:fldCharType="end"/>
        </w:r>
      </w:ins>
    </w:p>
    <w:p w14:paraId="7AC3CA84" w14:textId="77777777" w:rsidR="00ED4647" w:rsidRPr="008629CC" w:rsidRDefault="00ED4647" w:rsidP="00ED4647">
      <w:pPr>
        <w:widowControl w:val="0"/>
        <w:autoSpaceDE w:val="0"/>
        <w:autoSpaceDN w:val="0"/>
        <w:adjustRightInd w:val="0"/>
        <w:rPr>
          <w:ins w:id="466" w:author="Golden Spread Electric Cooperative" w:date="2023-07-24T16:06:00Z"/>
        </w:rPr>
      </w:pPr>
    </w:p>
    <w:p w14:paraId="443D1780" w14:textId="77777777" w:rsidR="00ED4647" w:rsidRPr="008629CC" w:rsidRDefault="00ED4647" w:rsidP="00ED4647">
      <w:pPr>
        <w:widowControl w:val="0"/>
        <w:autoSpaceDE w:val="0"/>
        <w:autoSpaceDN w:val="0"/>
        <w:adjustRightInd w:val="0"/>
        <w:rPr>
          <w:ins w:id="467" w:author="Golden Spread Electric Cooperative" w:date="2023-07-24T16:06:00Z"/>
        </w:rPr>
      </w:pPr>
      <w:ins w:id="468"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469"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470"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471" w:author="Golden Spread Electric Cooperative" w:date="2023-07-24T16:06:00Z"/>
              </w:rPr>
            </w:pPr>
            <w:ins w:id="472" w:author="Golden Spread Electric Cooperative" w:date="2023-07-24T16:06:00Z">
              <w:r w:rsidRPr="008629CC">
                <w:t xml:space="preserve">Signature of </w:t>
              </w:r>
            </w:ins>
            <w:ins w:id="473" w:author="Golden Spread Electric Cooperative" w:date="2024-06-18T17:06:00Z">
              <w:r w:rsidR="00504028">
                <w:t>Authorized Representative (</w:t>
              </w:r>
            </w:ins>
            <w:ins w:id="474" w:author="Golden Spread Electric Cooperative" w:date="2023-07-24T16:06:00Z">
              <w:r w:rsidRPr="008629CC">
                <w:t>AR</w:t>
              </w:r>
            </w:ins>
            <w:ins w:id="475" w:author="Golden Spread Electric Cooperative" w:date="2024-06-18T17:06:00Z">
              <w:r w:rsidR="00504028">
                <w:t>)</w:t>
              </w:r>
            </w:ins>
            <w:ins w:id="476"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477" w:author="Golden Spread Electric Cooperative" w:date="2023-07-24T16:06:00Z"/>
              </w:rPr>
            </w:pPr>
          </w:p>
        </w:tc>
      </w:tr>
      <w:tr w:rsidR="00ED4647" w:rsidRPr="008629CC" w14:paraId="5022F7E1" w14:textId="77777777" w:rsidTr="005F1D84">
        <w:trPr>
          <w:trHeight w:val="288"/>
          <w:ins w:id="478"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479" w:author="Golden Spread Electric Cooperative" w:date="2023-07-24T16:06:00Z"/>
              </w:rPr>
            </w:pPr>
            <w:ins w:id="480"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481" w:author="Golden Spread Electric Cooperative" w:date="2023-07-24T16:06:00Z"/>
              </w:rPr>
            </w:pPr>
            <w:ins w:id="482"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483"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484" w:author="Golden Spread Electric Cooperative" w:date="2023-07-24T16:06:00Z"/>
              </w:rPr>
            </w:pPr>
            <w:ins w:id="485"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486" w:author="Golden Spread Electric Cooperative" w:date="2023-07-24T16:06:00Z"/>
              </w:rPr>
            </w:pPr>
            <w:ins w:id="487"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488"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489" w:author="Golden Spread Electric Cooperative" w:date="2023-07-24T16:06:00Z"/>
              </w:rPr>
            </w:pPr>
            <w:ins w:id="490"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491" w:author="Golden Spread Electric Cooperative" w:date="2023-07-24T16:06:00Z"/>
              </w:rPr>
            </w:pPr>
            <w:ins w:id="492"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493"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494" w:author="Golden Spread Electric Cooperative" w:date="2023-07-24T16:06:00Z"/>
              </w:rPr>
            </w:pPr>
            <w:ins w:id="495"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496" w:author="Golden Spread Electric Cooperative" w:date="2023-07-24T16:06:00Z"/>
              </w:rPr>
            </w:pPr>
            <w:ins w:id="497"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498"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499" w:author="Golden Spread Electric Cooperative" w:date="2023-07-24T16:06:00Z"/>
              </w:rPr>
            </w:pPr>
            <w:ins w:id="500" w:author="Golden Spread Electric Cooperative" w:date="2024-06-18T17:07:00Z">
              <w:r>
                <w:t>Data Universal Numbering System (</w:t>
              </w:r>
            </w:ins>
            <w:ins w:id="501" w:author="Golden Spread Electric Cooperative" w:date="2023-07-24T16:06:00Z">
              <w:r w:rsidR="00ED4647" w:rsidRPr="008629CC">
                <w:t>DUNS</w:t>
              </w:r>
            </w:ins>
            <w:ins w:id="502" w:author="Golden Spread Electric Cooperative" w:date="2024-06-18T17:07:00Z">
              <w:r>
                <w:t>)</w:t>
              </w:r>
            </w:ins>
            <w:ins w:id="503"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504" w:author="Golden Spread Electric Cooperative" w:date="2023-07-24T16:06:00Z"/>
              </w:rPr>
            </w:pPr>
            <w:ins w:id="505"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506"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507" w:author="Golden Spread Electric Cooperative" w:date="2023-07-24T16:06:00Z"/>
        </w:rPr>
      </w:pPr>
    </w:p>
    <w:p w14:paraId="58729CB4" w14:textId="77777777" w:rsidR="00ED4647" w:rsidRPr="008629CC" w:rsidRDefault="00ED4647" w:rsidP="00ED4647">
      <w:pPr>
        <w:widowControl w:val="0"/>
        <w:autoSpaceDE w:val="0"/>
        <w:autoSpaceDN w:val="0"/>
        <w:adjustRightInd w:val="0"/>
        <w:rPr>
          <w:ins w:id="508" w:author="Golden Spread Electric Cooperative" w:date="2023-07-24T16:06:00Z"/>
        </w:rPr>
      </w:pPr>
      <w:ins w:id="509" w:author="Golden Spread Electric Cooperative" w:date="2023-07-24T16:06:00Z">
        <w:r w:rsidRPr="008629CC">
          <w:t xml:space="preserve">Acknowledgment by </w:t>
        </w:r>
        <w:r>
          <w:rPr>
            <w:b/>
            <w:bCs/>
            <w:u w:val="single"/>
          </w:rPr>
          <w:t>Customer</w:t>
        </w:r>
        <w:r w:rsidRPr="008629CC">
          <w:t>:</w:t>
        </w:r>
      </w:ins>
    </w:p>
    <w:p w14:paraId="3FF29C27" w14:textId="77777777" w:rsidR="00ED4647" w:rsidRPr="008629CC" w:rsidRDefault="00ED4647" w:rsidP="00ED4647">
      <w:pPr>
        <w:widowControl w:val="0"/>
        <w:autoSpaceDE w:val="0"/>
        <w:autoSpaceDN w:val="0"/>
        <w:adjustRightInd w:val="0"/>
        <w:rPr>
          <w:ins w:id="510"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14:paraId="2401BE06" w14:textId="77777777" w:rsidTr="005F1D84">
        <w:trPr>
          <w:trHeight w:val="288"/>
          <w:ins w:id="511" w:author="Golden Spread Electric Cooperative" w:date="2023-07-24T16:06:00Z"/>
        </w:trPr>
        <w:tc>
          <w:tcPr>
            <w:tcW w:w="3168" w:type="dxa"/>
          </w:tcPr>
          <w:p w14:paraId="595D5A2F" w14:textId="77777777" w:rsidR="00ED4647" w:rsidRPr="008629CC" w:rsidRDefault="00ED4647" w:rsidP="005F1D84">
            <w:pPr>
              <w:widowControl w:val="0"/>
              <w:autoSpaceDE w:val="0"/>
              <w:autoSpaceDN w:val="0"/>
              <w:adjustRightInd w:val="0"/>
              <w:rPr>
                <w:ins w:id="512" w:author="Golden Spread Electric Cooperative" w:date="2023-07-24T16:06:00Z"/>
              </w:rPr>
            </w:pPr>
            <w:ins w:id="513" w:author="Golden Spread Electric Cooperative" w:date="2023-07-24T16:06:00Z">
              <w:r w:rsidRPr="008629CC">
                <w:t xml:space="preserve">Signature of </w:t>
              </w:r>
              <w:r>
                <w:t>Officer or Executive with authority to bind the Customer</w:t>
              </w:r>
              <w:r w:rsidRPr="008629CC">
                <w:t>:</w:t>
              </w:r>
            </w:ins>
          </w:p>
        </w:tc>
        <w:tc>
          <w:tcPr>
            <w:tcW w:w="7650" w:type="dxa"/>
          </w:tcPr>
          <w:p w14:paraId="6D59AAFE" w14:textId="77777777" w:rsidR="00ED4647" w:rsidRPr="008629CC" w:rsidRDefault="00ED4647" w:rsidP="005F1D84">
            <w:pPr>
              <w:widowControl w:val="0"/>
              <w:autoSpaceDE w:val="0"/>
              <w:autoSpaceDN w:val="0"/>
              <w:adjustRightInd w:val="0"/>
              <w:spacing w:after="120"/>
              <w:rPr>
                <w:ins w:id="514" w:author="Golden Spread Electric Cooperative" w:date="2023-07-24T16:06:00Z"/>
              </w:rPr>
            </w:pPr>
          </w:p>
        </w:tc>
      </w:tr>
      <w:tr w:rsidR="00ED4647" w:rsidRPr="008629CC" w14:paraId="015EF490" w14:textId="77777777" w:rsidTr="005F1D84">
        <w:trPr>
          <w:trHeight w:val="288"/>
          <w:ins w:id="515" w:author="Golden Spread Electric Cooperative" w:date="2023-07-24T16:06:00Z"/>
        </w:trPr>
        <w:tc>
          <w:tcPr>
            <w:tcW w:w="3168" w:type="dxa"/>
          </w:tcPr>
          <w:p w14:paraId="71E3A772" w14:textId="77777777" w:rsidR="00ED4647" w:rsidRPr="008629CC" w:rsidRDefault="00ED4647" w:rsidP="005F1D84">
            <w:pPr>
              <w:widowControl w:val="0"/>
              <w:autoSpaceDE w:val="0"/>
              <w:autoSpaceDN w:val="0"/>
              <w:adjustRightInd w:val="0"/>
              <w:rPr>
                <w:ins w:id="516" w:author="Golden Spread Electric Cooperative" w:date="2023-07-24T16:06:00Z"/>
              </w:rPr>
            </w:pPr>
            <w:ins w:id="517" w:author="Golden Spread Electric Cooperative" w:date="2023-07-24T16:06:00Z">
              <w:r w:rsidRPr="008629CC">
                <w:t>Printed Name of</w:t>
              </w:r>
              <w:r>
                <w:t xml:space="preserve"> Officer or Executive with authority to bind the Customer</w:t>
              </w:r>
              <w:r w:rsidRPr="008629CC">
                <w:t>:</w:t>
              </w:r>
            </w:ins>
          </w:p>
        </w:tc>
        <w:tc>
          <w:tcPr>
            <w:tcW w:w="7650" w:type="dxa"/>
          </w:tcPr>
          <w:p w14:paraId="459BB441" w14:textId="77777777" w:rsidR="00ED4647" w:rsidRPr="008629CC" w:rsidRDefault="00ED4647" w:rsidP="005F1D84">
            <w:pPr>
              <w:widowControl w:val="0"/>
              <w:autoSpaceDE w:val="0"/>
              <w:autoSpaceDN w:val="0"/>
              <w:adjustRightInd w:val="0"/>
              <w:rPr>
                <w:ins w:id="518" w:author="Golden Spread Electric Cooperative" w:date="2023-07-24T16:06:00Z"/>
              </w:rPr>
            </w:pPr>
            <w:ins w:id="51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12A9FDB7" w14:textId="77777777" w:rsidTr="005F1D84">
        <w:trPr>
          <w:trHeight w:val="288"/>
          <w:ins w:id="520" w:author="Golden Spread Electric Cooperative" w:date="2023-07-24T16:06:00Z"/>
        </w:trPr>
        <w:tc>
          <w:tcPr>
            <w:tcW w:w="3168" w:type="dxa"/>
          </w:tcPr>
          <w:p w14:paraId="32D8EEB6" w14:textId="77777777" w:rsidR="00ED4647" w:rsidRPr="008629CC" w:rsidRDefault="00ED4647" w:rsidP="005F1D84">
            <w:pPr>
              <w:widowControl w:val="0"/>
              <w:autoSpaceDE w:val="0"/>
              <w:autoSpaceDN w:val="0"/>
              <w:adjustRightInd w:val="0"/>
              <w:rPr>
                <w:ins w:id="521" w:author="Golden Spread Electric Cooperative" w:date="2023-07-24T16:06:00Z"/>
              </w:rPr>
            </w:pPr>
            <w:ins w:id="522" w:author="Golden Spread Electric Cooperative" w:date="2023-07-24T16:06:00Z">
              <w:r w:rsidRPr="008629CC">
                <w:t xml:space="preserve">Email Address of </w:t>
              </w:r>
              <w:r>
                <w:t>Officer or Executive with authority to bind the Customer</w:t>
              </w:r>
              <w:r w:rsidRPr="008629CC">
                <w:t xml:space="preserve">: </w:t>
              </w:r>
            </w:ins>
          </w:p>
        </w:tc>
        <w:tc>
          <w:tcPr>
            <w:tcW w:w="7650" w:type="dxa"/>
          </w:tcPr>
          <w:p w14:paraId="474A9103" w14:textId="77777777" w:rsidR="00ED4647" w:rsidRPr="008629CC" w:rsidRDefault="00ED4647" w:rsidP="005F1D84">
            <w:pPr>
              <w:widowControl w:val="0"/>
              <w:autoSpaceDE w:val="0"/>
              <w:autoSpaceDN w:val="0"/>
              <w:adjustRightInd w:val="0"/>
              <w:rPr>
                <w:ins w:id="523" w:author="Golden Spread Electric Cooperative" w:date="2023-07-24T16:06:00Z"/>
              </w:rPr>
            </w:pPr>
            <w:ins w:id="524" w:author="Golden Spread Electric Cooperative" w:date="2023-07-24T16:06: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555AA8B" w14:textId="77777777" w:rsidTr="005F1D84">
        <w:trPr>
          <w:trHeight w:val="288"/>
          <w:ins w:id="525" w:author="Golden Spread Electric Cooperative" w:date="2023-07-24T16:06:00Z"/>
        </w:trPr>
        <w:tc>
          <w:tcPr>
            <w:tcW w:w="3168" w:type="dxa"/>
          </w:tcPr>
          <w:p w14:paraId="1E771A91" w14:textId="77777777" w:rsidR="00ED4647" w:rsidRPr="008629CC" w:rsidRDefault="00ED4647" w:rsidP="005F1D84">
            <w:pPr>
              <w:widowControl w:val="0"/>
              <w:autoSpaceDE w:val="0"/>
              <w:autoSpaceDN w:val="0"/>
              <w:adjustRightInd w:val="0"/>
              <w:rPr>
                <w:ins w:id="526" w:author="Golden Spread Electric Cooperative" w:date="2023-07-24T16:06:00Z"/>
              </w:rPr>
            </w:pPr>
            <w:ins w:id="527" w:author="Golden Spread Electric Cooperative" w:date="2023-07-24T16:06:00Z">
              <w:r w:rsidRPr="008629CC">
                <w:t>Date:</w:t>
              </w:r>
            </w:ins>
          </w:p>
        </w:tc>
        <w:tc>
          <w:tcPr>
            <w:tcW w:w="7650" w:type="dxa"/>
          </w:tcPr>
          <w:p w14:paraId="5A42F248" w14:textId="77777777" w:rsidR="00ED4647" w:rsidRPr="008629CC" w:rsidRDefault="00ED4647" w:rsidP="005F1D84">
            <w:pPr>
              <w:widowControl w:val="0"/>
              <w:autoSpaceDE w:val="0"/>
              <w:autoSpaceDN w:val="0"/>
              <w:adjustRightInd w:val="0"/>
              <w:rPr>
                <w:ins w:id="528" w:author="Golden Spread Electric Cooperative" w:date="2023-07-24T16:06:00Z"/>
              </w:rPr>
            </w:pPr>
            <w:ins w:id="52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3D8896D6" w14:textId="77777777" w:rsidTr="005F1D84">
        <w:trPr>
          <w:trHeight w:val="288"/>
          <w:ins w:id="530" w:author="Golden Spread Electric Cooperative" w:date="2023-07-24T16:06:00Z"/>
        </w:trPr>
        <w:tc>
          <w:tcPr>
            <w:tcW w:w="3168" w:type="dxa"/>
          </w:tcPr>
          <w:p w14:paraId="527C7009" w14:textId="77777777" w:rsidR="00ED4647" w:rsidRPr="008629CC" w:rsidRDefault="00ED4647" w:rsidP="005F1D84">
            <w:pPr>
              <w:widowControl w:val="0"/>
              <w:autoSpaceDE w:val="0"/>
              <w:autoSpaceDN w:val="0"/>
              <w:adjustRightInd w:val="0"/>
              <w:rPr>
                <w:ins w:id="531" w:author="Golden Spread Electric Cooperative" w:date="2023-07-24T16:06:00Z"/>
              </w:rPr>
            </w:pPr>
            <w:ins w:id="532" w:author="Golden Spread Electric Cooperative" w:date="2023-07-24T16:06:00Z">
              <w:r w:rsidRPr="008629CC">
                <w:t xml:space="preserve">Name of </w:t>
              </w:r>
              <w:r>
                <w:t>Customer</w:t>
              </w:r>
              <w:r w:rsidRPr="008629CC">
                <w:t>:</w:t>
              </w:r>
            </w:ins>
          </w:p>
        </w:tc>
        <w:tc>
          <w:tcPr>
            <w:tcW w:w="7650" w:type="dxa"/>
          </w:tcPr>
          <w:p w14:paraId="0AE2E56F" w14:textId="77777777" w:rsidR="00ED4647" w:rsidRPr="008629CC" w:rsidRDefault="00ED4647" w:rsidP="005F1D84">
            <w:pPr>
              <w:widowControl w:val="0"/>
              <w:autoSpaceDE w:val="0"/>
              <w:autoSpaceDN w:val="0"/>
              <w:adjustRightInd w:val="0"/>
              <w:rPr>
                <w:ins w:id="533" w:author="Golden Spread Electric Cooperative" w:date="2023-07-24T16:06:00Z"/>
              </w:rPr>
            </w:pPr>
            <w:ins w:id="53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BEA10FF" w14:textId="77777777" w:rsidTr="005F1D84">
        <w:trPr>
          <w:trHeight w:val="288"/>
          <w:ins w:id="535" w:author="Golden Spread Electric Cooperative" w:date="2023-07-24T16:06:00Z"/>
        </w:trPr>
        <w:tc>
          <w:tcPr>
            <w:tcW w:w="3168" w:type="dxa"/>
          </w:tcPr>
          <w:p w14:paraId="3C0F5C78" w14:textId="77777777" w:rsidR="00ED4647" w:rsidRPr="008629CC" w:rsidRDefault="00ED4647" w:rsidP="005F1D84">
            <w:pPr>
              <w:widowControl w:val="0"/>
              <w:autoSpaceDE w:val="0"/>
              <w:autoSpaceDN w:val="0"/>
              <w:adjustRightInd w:val="0"/>
              <w:rPr>
                <w:ins w:id="536" w:author="Golden Spread Electric Cooperative" w:date="2023-07-24T16:06:00Z"/>
              </w:rPr>
            </w:pPr>
            <w:ins w:id="537" w:author="Golden Spread Electric Cooperative" w:date="2023-07-24T16:06:00Z">
              <w:r>
                <w:t>ESI ID(s) of Customer that are subject to this acknowledgment</w:t>
              </w:r>
              <w:r w:rsidRPr="008629CC">
                <w:t>:</w:t>
              </w:r>
            </w:ins>
          </w:p>
        </w:tc>
        <w:tc>
          <w:tcPr>
            <w:tcW w:w="7650" w:type="dxa"/>
          </w:tcPr>
          <w:p w14:paraId="345B416F" w14:textId="77777777" w:rsidR="00ED4647" w:rsidRPr="008629CC" w:rsidRDefault="00ED4647" w:rsidP="005F1D84">
            <w:pPr>
              <w:widowControl w:val="0"/>
              <w:autoSpaceDE w:val="0"/>
              <w:autoSpaceDN w:val="0"/>
              <w:adjustRightInd w:val="0"/>
              <w:rPr>
                <w:ins w:id="538" w:author="Golden Spread Electric Cooperative" w:date="2023-07-24T16:06:00Z"/>
              </w:rPr>
            </w:pPr>
            <w:ins w:id="53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4D9AE007" w14:textId="77777777" w:rsidR="00ED4647" w:rsidRDefault="00ED4647" w:rsidP="00ED4647"/>
    <w:p w14:paraId="49913AC5" w14:textId="77777777" w:rsidR="00ED4647" w:rsidRDefault="00ED4647" w:rsidP="00ED4647"/>
    <w:p w14:paraId="17808313" w14:textId="6613F488" w:rsidR="005E177C" w:rsidRPr="008629CC" w:rsidRDefault="005E177C" w:rsidP="005E177C">
      <w:pPr>
        <w:widowControl w:val="0"/>
        <w:autoSpaceDE w:val="0"/>
        <w:autoSpaceDN w:val="0"/>
        <w:adjustRightInd w:val="0"/>
        <w:rPr>
          <w:ins w:id="540" w:author="Oncor 081424" w:date="2024-08-06T10:39:00Z"/>
        </w:rPr>
      </w:pPr>
      <w:ins w:id="541" w:author="Oncor 081424" w:date="2024-08-06T10:39:00Z">
        <w:r w:rsidRPr="008629CC">
          <w:t xml:space="preserve">Acknowledgment </w:t>
        </w:r>
      </w:ins>
      <w:ins w:id="542" w:author="Oncor 081424" w:date="2024-08-06T10:44:00Z">
        <w:r>
          <w:t xml:space="preserve">and consent </w:t>
        </w:r>
      </w:ins>
      <w:ins w:id="543" w:author="Oncor 081424" w:date="2024-08-06T10:39:00Z">
        <w:r w:rsidRPr="008629CC">
          <w:t>by</w:t>
        </w:r>
      </w:ins>
      <w:ins w:id="544" w:author="Oncor 081424" w:date="2024-08-06T10:40:00Z">
        <w:r>
          <w:t xml:space="preserve"> the interconnecting</w:t>
        </w:r>
      </w:ins>
      <w:ins w:id="545" w:author="Oncor 081424" w:date="2024-08-06T10:39:00Z">
        <w:r w:rsidRPr="008629CC">
          <w:t xml:space="preserve"> </w:t>
        </w:r>
        <w:r>
          <w:rPr>
            <w:b/>
            <w:bCs/>
            <w:u w:val="single"/>
          </w:rPr>
          <w:t>TO</w:t>
        </w:r>
        <w:r w:rsidRPr="008629CC">
          <w:t>:</w:t>
        </w:r>
      </w:ins>
    </w:p>
    <w:p w14:paraId="38311EBC" w14:textId="77777777" w:rsidR="005E177C" w:rsidRPr="008629CC" w:rsidRDefault="005E177C" w:rsidP="005E177C">
      <w:pPr>
        <w:widowControl w:val="0"/>
        <w:autoSpaceDE w:val="0"/>
        <w:autoSpaceDN w:val="0"/>
        <w:adjustRightInd w:val="0"/>
        <w:rPr>
          <w:ins w:id="546"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547"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548" w:author="Oncor 081424" w:date="2024-08-06T10:39:00Z"/>
              </w:rPr>
            </w:pPr>
            <w:ins w:id="549" w:author="Oncor 081424" w:date="2024-08-06T10:39:00Z">
              <w:r w:rsidRPr="008629CC">
                <w:t xml:space="preserve">Signature of </w:t>
              </w:r>
              <w:r>
                <w:t xml:space="preserve">Officer or Executive with authority to bind the </w:t>
              </w:r>
            </w:ins>
            <w:ins w:id="550" w:author="Oncor 081424" w:date="2024-08-06T10:41:00Z">
              <w:r>
                <w:t>TO</w:t>
              </w:r>
            </w:ins>
            <w:ins w:id="551"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552" w:author="Oncor 081424" w:date="2024-08-06T10:39:00Z"/>
              </w:rPr>
            </w:pPr>
          </w:p>
        </w:tc>
      </w:tr>
      <w:tr w:rsidR="005E177C" w:rsidRPr="008629CC" w14:paraId="73BCC324" w14:textId="77777777" w:rsidTr="00282D5B">
        <w:trPr>
          <w:trHeight w:val="288"/>
          <w:ins w:id="553"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554" w:author="Oncor 081424" w:date="2024-08-06T10:39:00Z"/>
              </w:rPr>
            </w:pPr>
            <w:ins w:id="555" w:author="Oncor 081424" w:date="2024-08-06T10:39:00Z">
              <w:r w:rsidRPr="008629CC">
                <w:t>Printed Name of</w:t>
              </w:r>
              <w:r>
                <w:t xml:space="preserve"> Officer or Executive with authority to bind the </w:t>
              </w:r>
            </w:ins>
            <w:ins w:id="556" w:author="Oncor 081424" w:date="2024-08-06T10:41:00Z">
              <w:r>
                <w:t>TO</w:t>
              </w:r>
            </w:ins>
            <w:ins w:id="557"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558" w:author="Oncor 081424" w:date="2024-08-06T10:39:00Z"/>
              </w:rPr>
            </w:pPr>
            <w:ins w:id="559"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560"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561" w:author="Oncor 081424" w:date="2024-08-06T10:39:00Z"/>
              </w:rPr>
            </w:pPr>
            <w:ins w:id="562" w:author="Oncor 081424" w:date="2024-08-06T10:39:00Z">
              <w:r w:rsidRPr="008629CC">
                <w:t xml:space="preserve">Email Address of </w:t>
              </w:r>
              <w:r>
                <w:t xml:space="preserve">Officer or Executive with authority to bind the </w:t>
              </w:r>
            </w:ins>
            <w:ins w:id="563" w:author="Oncor 081424" w:date="2024-08-06T10:41:00Z">
              <w:r>
                <w:t>TO</w:t>
              </w:r>
            </w:ins>
            <w:ins w:id="564"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565" w:author="Oncor 081424" w:date="2024-08-06T10:39:00Z"/>
              </w:rPr>
            </w:pPr>
            <w:ins w:id="566"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567"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568" w:author="Oncor 081424" w:date="2024-08-06T10:39:00Z"/>
              </w:rPr>
            </w:pPr>
            <w:ins w:id="569"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570" w:author="Oncor 081424" w:date="2024-08-06T10:39:00Z"/>
              </w:rPr>
            </w:pPr>
            <w:ins w:id="571"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572" w:author="Oncor 081424" w:date="2024-08-06T10:40:00Z"/>
        </w:rPr>
      </w:pPr>
    </w:p>
    <w:p w14:paraId="12D020DC" w14:textId="4B364C0F" w:rsidR="005E177C" w:rsidRPr="008629CC" w:rsidRDefault="005E177C" w:rsidP="005E177C">
      <w:pPr>
        <w:widowControl w:val="0"/>
        <w:autoSpaceDE w:val="0"/>
        <w:autoSpaceDN w:val="0"/>
        <w:adjustRightInd w:val="0"/>
        <w:rPr>
          <w:ins w:id="573" w:author="Oncor 081424" w:date="2024-08-06T10:39:00Z"/>
        </w:rPr>
      </w:pPr>
      <w:ins w:id="574" w:author="Oncor 081424" w:date="2024-08-06T10:39:00Z">
        <w:r w:rsidRPr="008629CC">
          <w:t xml:space="preserve">Acknowledgment </w:t>
        </w:r>
      </w:ins>
      <w:ins w:id="575" w:author="Oncor 081424" w:date="2024-08-06T10:44:00Z">
        <w:r>
          <w:t xml:space="preserve">and consent </w:t>
        </w:r>
      </w:ins>
      <w:ins w:id="576" w:author="Oncor 081424" w:date="2024-08-06T10:39:00Z">
        <w:r w:rsidRPr="008629CC">
          <w:t xml:space="preserve">by </w:t>
        </w:r>
      </w:ins>
      <w:ins w:id="577" w:author="Oncor 081424" w:date="2024-08-06T10:40:00Z">
        <w:r>
          <w:t xml:space="preserve">the interconnecting </w:t>
        </w:r>
      </w:ins>
      <w:ins w:id="578" w:author="Oncor 081424" w:date="2024-08-06T10:39:00Z">
        <w:r>
          <w:rPr>
            <w:b/>
            <w:bCs/>
            <w:u w:val="single"/>
          </w:rPr>
          <w:t>T</w:t>
        </w:r>
      </w:ins>
      <w:ins w:id="579" w:author="Oncor 081424" w:date="2024-08-06T10:43:00Z">
        <w:r>
          <w:rPr>
            <w:b/>
            <w:bCs/>
            <w:u w:val="single"/>
          </w:rPr>
          <w:t>D</w:t>
        </w:r>
      </w:ins>
      <w:ins w:id="580" w:author="Oncor 081424" w:date="2024-08-06T10:39:00Z">
        <w:r>
          <w:rPr>
            <w:b/>
            <w:bCs/>
            <w:u w:val="single"/>
          </w:rPr>
          <w:t>SP</w:t>
        </w:r>
      </w:ins>
      <w:ins w:id="581" w:author="Oncor 081424" w:date="2024-08-06T10:43:00Z">
        <w:r>
          <w:rPr>
            <w:b/>
            <w:bCs/>
            <w:u w:val="single"/>
          </w:rPr>
          <w:t>(s)</w:t>
        </w:r>
      </w:ins>
      <w:ins w:id="582" w:author="Oncor 081424" w:date="2024-08-06T10:39:00Z">
        <w:r w:rsidRPr="008629CC">
          <w:t>:</w:t>
        </w:r>
      </w:ins>
    </w:p>
    <w:p w14:paraId="55896566" w14:textId="77777777" w:rsidR="005E177C" w:rsidRPr="008629CC" w:rsidRDefault="005E177C" w:rsidP="005E177C">
      <w:pPr>
        <w:widowControl w:val="0"/>
        <w:autoSpaceDE w:val="0"/>
        <w:autoSpaceDN w:val="0"/>
        <w:adjustRightInd w:val="0"/>
        <w:rPr>
          <w:ins w:id="583"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14:paraId="2A461AF4" w14:textId="77777777" w:rsidTr="00282D5B">
        <w:trPr>
          <w:trHeight w:val="288"/>
          <w:ins w:id="584" w:author="Oncor 081424" w:date="2024-08-06T10:39:00Z"/>
        </w:trPr>
        <w:tc>
          <w:tcPr>
            <w:tcW w:w="2942" w:type="dxa"/>
          </w:tcPr>
          <w:p w14:paraId="1303CCDB" w14:textId="01DAD147" w:rsidR="005E177C" w:rsidRPr="008629CC" w:rsidRDefault="005E177C" w:rsidP="009773D3">
            <w:pPr>
              <w:widowControl w:val="0"/>
              <w:autoSpaceDE w:val="0"/>
              <w:autoSpaceDN w:val="0"/>
              <w:adjustRightInd w:val="0"/>
              <w:rPr>
                <w:ins w:id="585" w:author="Oncor 081424" w:date="2024-08-06T10:39:00Z"/>
              </w:rPr>
            </w:pPr>
            <w:ins w:id="586" w:author="Oncor 081424" w:date="2024-08-06T10:39:00Z">
              <w:r w:rsidRPr="008629CC">
                <w:t xml:space="preserve">Signature of </w:t>
              </w:r>
              <w:r>
                <w:t xml:space="preserve">Officer or Executive with authority to bind the </w:t>
              </w:r>
            </w:ins>
            <w:ins w:id="587" w:author="Oncor 081424" w:date="2024-08-06T10:41:00Z">
              <w:r>
                <w:t>T</w:t>
              </w:r>
            </w:ins>
            <w:ins w:id="588" w:author="Oncor 081424" w:date="2024-08-06T10:44:00Z">
              <w:r>
                <w:t>D</w:t>
              </w:r>
            </w:ins>
            <w:ins w:id="589" w:author="Oncor 081424" w:date="2024-08-06T10:41:00Z">
              <w:r>
                <w:t>SP</w:t>
              </w:r>
            </w:ins>
            <w:ins w:id="590" w:author="Oncor 081424" w:date="2024-08-14T09:41:00Z">
              <w:r w:rsidR="00282D5B">
                <w:t>(s)</w:t>
              </w:r>
            </w:ins>
            <w:ins w:id="591" w:author="Oncor 081424" w:date="2024-08-06T10:39:00Z">
              <w:r w:rsidRPr="008629CC">
                <w:t>:</w:t>
              </w:r>
            </w:ins>
          </w:p>
        </w:tc>
        <w:tc>
          <w:tcPr>
            <w:tcW w:w="6408" w:type="dxa"/>
          </w:tcPr>
          <w:p w14:paraId="13D69606" w14:textId="77777777" w:rsidR="005E177C" w:rsidRPr="008629CC" w:rsidRDefault="005E177C" w:rsidP="009773D3">
            <w:pPr>
              <w:widowControl w:val="0"/>
              <w:autoSpaceDE w:val="0"/>
              <w:autoSpaceDN w:val="0"/>
              <w:adjustRightInd w:val="0"/>
              <w:spacing w:after="120"/>
              <w:rPr>
                <w:ins w:id="592" w:author="Oncor 081424" w:date="2024-08-06T10:39:00Z"/>
              </w:rPr>
            </w:pPr>
          </w:p>
        </w:tc>
      </w:tr>
      <w:tr w:rsidR="005E177C" w:rsidRPr="008629CC" w14:paraId="5C9CBACD" w14:textId="77777777" w:rsidTr="00282D5B">
        <w:trPr>
          <w:trHeight w:val="288"/>
          <w:ins w:id="593" w:author="Oncor 081424" w:date="2024-08-06T10:39:00Z"/>
        </w:trPr>
        <w:tc>
          <w:tcPr>
            <w:tcW w:w="2942" w:type="dxa"/>
          </w:tcPr>
          <w:p w14:paraId="5E84D403" w14:textId="79CCCFB0" w:rsidR="005E177C" w:rsidRPr="008629CC" w:rsidRDefault="005E177C" w:rsidP="009773D3">
            <w:pPr>
              <w:widowControl w:val="0"/>
              <w:autoSpaceDE w:val="0"/>
              <w:autoSpaceDN w:val="0"/>
              <w:adjustRightInd w:val="0"/>
              <w:rPr>
                <w:ins w:id="594" w:author="Oncor 081424" w:date="2024-08-06T10:39:00Z"/>
              </w:rPr>
            </w:pPr>
            <w:ins w:id="595" w:author="Oncor 081424" w:date="2024-08-06T10:39:00Z">
              <w:r w:rsidRPr="008629CC">
                <w:t>Printed Name of</w:t>
              </w:r>
              <w:r>
                <w:t xml:space="preserve"> Officer or Executive with authority to bind the </w:t>
              </w:r>
            </w:ins>
            <w:ins w:id="596" w:author="Oncor 081424" w:date="2024-08-06T10:41:00Z">
              <w:r>
                <w:t>T</w:t>
              </w:r>
            </w:ins>
            <w:ins w:id="597" w:author="Oncor 081424" w:date="2024-08-06T10:44:00Z">
              <w:r>
                <w:t>D</w:t>
              </w:r>
            </w:ins>
            <w:ins w:id="598" w:author="Oncor 081424" w:date="2024-08-06T10:41:00Z">
              <w:r>
                <w:t>SP</w:t>
              </w:r>
            </w:ins>
            <w:ins w:id="599" w:author="Oncor 081424" w:date="2024-08-14T09:41:00Z">
              <w:r w:rsidR="00282D5B">
                <w:t>(s)</w:t>
              </w:r>
            </w:ins>
            <w:ins w:id="600" w:author="Oncor 081424" w:date="2024-08-06T10:39:00Z">
              <w:r w:rsidRPr="008629CC">
                <w:t>:</w:t>
              </w:r>
            </w:ins>
          </w:p>
        </w:tc>
        <w:tc>
          <w:tcPr>
            <w:tcW w:w="6408" w:type="dxa"/>
          </w:tcPr>
          <w:p w14:paraId="28C65AF9" w14:textId="77777777" w:rsidR="005E177C" w:rsidRPr="008629CC" w:rsidRDefault="005E177C" w:rsidP="009773D3">
            <w:pPr>
              <w:widowControl w:val="0"/>
              <w:autoSpaceDE w:val="0"/>
              <w:autoSpaceDN w:val="0"/>
              <w:adjustRightInd w:val="0"/>
              <w:rPr>
                <w:ins w:id="601" w:author="Oncor 081424" w:date="2024-08-06T10:39:00Z"/>
              </w:rPr>
            </w:pPr>
            <w:ins w:id="602"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11BCDE73" w14:textId="77777777" w:rsidTr="00282D5B">
        <w:trPr>
          <w:trHeight w:val="288"/>
          <w:ins w:id="603" w:author="Oncor 081424" w:date="2024-08-06T10:39:00Z"/>
        </w:trPr>
        <w:tc>
          <w:tcPr>
            <w:tcW w:w="2942" w:type="dxa"/>
          </w:tcPr>
          <w:p w14:paraId="03B73B18" w14:textId="4D33A9D2" w:rsidR="005E177C" w:rsidRPr="008629CC" w:rsidRDefault="005E177C" w:rsidP="009773D3">
            <w:pPr>
              <w:widowControl w:val="0"/>
              <w:autoSpaceDE w:val="0"/>
              <w:autoSpaceDN w:val="0"/>
              <w:adjustRightInd w:val="0"/>
              <w:rPr>
                <w:ins w:id="604" w:author="Oncor 081424" w:date="2024-08-06T10:39:00Z"/>
              </w:rPr>
            </w:pPr>
            <w:ins w:id="605" w:author="Oncor 081424" w:date="2024-08-06T10:39:00Z">
              <w:r w:rsidRPr="008629CC">
                <w:t xml:space="preserve">Email Address of </w:t>
              </w:r>
              <w:r>
                <w:t>Officer or Executive with authority to bind the</w:t>
              </w:r>
            </w:ins>
            <w:ins w:id="606" w:author="Oncor 081424" w:date="2024-08-06T10:41:00Z">
              <w:r>
                <w:t xml:space="preserve"> T</w:t>
              </w:r>
            </w:ins>
            <w:ins w:id="607" w:author="Oncor 081424" w:date="2024-08-06T10:44:00Z">
              <w:r>
                <w:t>D</w:t>
              </w:r>
            </w:ins>
            <w:ins w:id="608" w:author="Oncor 081424" w:date="2024-08-06T10:41:00Z">
              <w:r>
                <w:t>SP</w:t>
              </w:r>
            </w:ins>
            <w:ins w:id="609" w:author="Oncor 081424" w:date="2024-08-14T09:41:00Z">
              <w:r w:rsidR="00282D5B">
                <w:t>(s)</w:t>
              </w:r>
            </w:ins>
            <w:ins w:id="610" w:author="Oncor 081424" w:date="2024-08-06T10:39:00Z">
              <w:r w:rsidRPr="008629CC">
                <w:t xml:space="preserve">: </w:t>
              </w:r>
            </w:ins>
          </w:p>
        </w:tc>
        <w:tc>
          <w:tcPr>
            <w:tcW w:w="6408" w:type="dxa"/>
          </w:tcPr>
          <w:p w14:paraId="2762BB6C" w14:textId="77777777" w:rsidR="005E177C" w:rsidRPr="008629CC" w:rsidRDefault="005E177C" w:rsidP="009773D3">
            <w:pPr>
              <w:widowControl w:val="0"/>
              <w:autoSpaceDE w:val="0"/>
              <w:autoSpaceDN w:val="0"/>
              <w:adjustRightInd w:val="0"/>
              <w:rPr>
                <w:ins w:id="611" w:author="Oncor 081424" w:date="2024-08-06T10:39:00Z"/>
              </w:rPr>
            </w:pPr>
            <w:ins w:id="612"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462C6A0" w14:textId="77777777" w:rsidTr="00282D5B">
        <w:trPr>
          <w:trHeight w:val="288"/>
          <w:ins w:id="613" w:author="Oncor 081424" w:date="2024-08-06T10:39:00Z"/>
        </w:trPr>
        <w:tc>
          <w:tcPr>
            <w:tcW w:w="2942" w:type="dxa"/>
          </w:tcPr>
          <w:p w14:paraId="15AEAECE" w14:textId="77777777" w:rsidR="005E177C" w:rsidRPr="008629CC" w:rsidRDefault="005E177C" w:rsidP="009773D3">
            <w:pPr>
              <w:widowControl w:val="0"/>
              <w:autoSpaceDE w:val="0"/>
              <w:autoSpaceDN w:val="0"/>
              <w:adjustRightInd w:val="0"/>
              <w:rPr>
                <w:ins w:id="614" w:author="Oncor 081424" w:date="2024-08-06T10:39:00Z"/>
              </w:rPr>
            </w:pPr>
            <w:ins w:id="615" w:author="Oncor 081424" w:date="2024-08-06T10:39:00Z">
              <w:r w:rsidRPr="008629CC">
                <w:t>Date:</w:t>
              </w:r>
            </w:ins>
          </w:p>
        </w:tc>
        <w:tc>
          <w:tcPr>
            <w:tcW w:w="6408" w:type="dxa"/>
          </w:tcPr>
          <w:p w14:paraId="6974E42F" w14:textId="77777777" w:rsidR="005E177C" w:rsidRPr="008629CC" w:rsidRDefault="005E177C" w:rsidP="009773D3">
            <w:pPr>
              <w:widowControl w:val="0"/>
              <w:autoSpaceDE w:val="0"/>
              <w:autoSpaceDN w:val="0"/>
              <w:adjustRightInd w:val="0"/>
              <w:rPr>
                <w:ins w:id="616" w:author="Oncor 081424" w:date="2024-08-06T10:39:00Z"/>
              </w:rPr>
            </w:pPr>
            <w:ins w:id="617"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7D3AA036" w14:textId="77777777" w:rsidR="00665431" w:rsidRPr="00BA2009" w:rsidRDefault="00665431" w:rsidP="00BC2D06"/>
    <w:sectPr w:rsidR="00665431" w:rsidRPr="00BA2009">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7" w:author="ERCOT Market Rules" w:date="2024-06-26T15:10:00Z" w:initials="JT">
    <w:p w14:paraId="66F1427B" w14:textId="380B4A50" w:rsidR="001C3FB9" w:rsidRDefault="001C3FB9" w:rsidP="007372BB">
      <w:pPr>
        <w:pStyle w:val="CommentText"/>
      </w:pPr>
      <w:r>
        <w:rPr>
          <w:rStyle w:val="CommentReference"/>
        </w:rPr>
        <w:annotationRef/>
      </w:r>
      <w:r>
        <w:t>Please note NPRR1219 also proposes revisions to this section.</w:t>
      </w:r>
    </w:p>
  </w:comment>
  <w:comment w:id="49" w:author="ERCOT Market Rules" w:date="2024-06-26T15:11:00Z" w:initials="JT">
    <w:p w14:paraId="29FFEC60" w14:textId="77777777" w:rsidR="001C3FB9" w:rsidRDefault="001C3FB9" w:rsidP="00AC1599">
      <w:pPr>
        <w:pStyle w:val="CommentText"/>
      </w:pPr>
      <w:r>
        <w:rPr>
          <w:rStyle w:val="CommentReference"/>
        </w:rPr>
        <w:annotationRef/>
      </w:r>
      <w:r>
        <w:t>Please note NPRRs 1188, 1214, and 1235 also propose revisions to this section.</w:t>
      </w:r>
    </w:p>
  </w:comment>
  <w:comment w:id="163" w:author="ERCOT Market Rules" w:date="2024-06-26T15:12:00Z" w:initials="JT">
    <w:p w14:paraId="36C49889" w14:textId="77777777" w:rsidR="001C3FB9" w:rsidRDefault="001C3FB9" w:rsidP="00DA2B69">
      <w:pPr>
        <w:pStyle w:val="CommentText"/>
      </w:pPr>
      <w:r>
        <w:rPr>
          <w:rStyle w:val="CommentReference"/>
        </w:rPr>
        <w:annotationRef/>
      </w:r>
      <w:r>
        <w:t>Please note NPRR1217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F1427B" w15:done="0"/>
  <w15:commentEx w15:paraId="29FFEC60" w15:done="0"/>
  <w15:commentEx w15:paraId="36C498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26ADDD" w16cex:dateUtc="2024-06-26T20:10:00Z"/>
  <w16cex:commentExtensible w16cex:durableId="2A26AE1A" w16cex:dateUtc="2024-06-26T20:11:00Z"/>
  <w16cex:commentExtensible w16cex:durableId="2A26AE46" w16cex:dateUtc="2024-06-26T2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F1427B" w16cid:durableId="2A26ADDD"/>
  <w16cid:commentId w16cid:paraId="29FFEC60" w16cid:durableId="2A26AE1A"/>
  <w16cid:commentId w16cid:paraId="36C49889" w16cid:durableId="2A26AE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E1781" w14:textId="77777777" w:rsidR="00952465" w:rsidRDefault="00952465">
      <w:r>
        <w:separator/>
      </w:r>
    </w:p>
  </w:endnote>
  <w:endnote w:type="continuationSeparator" w:id="0">
    <w:p w14:paraId="7711BB83" w14:textId="77777777" w:rsidR="00952465" w:rsidRDefault="00952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7163650"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282D5B">
      <w:rPr>
        <w:rFonts w:ascii="Arial" w:hAnsi="Arial" w:cs="Arial"/>
        <w:sz w:val="18"/>
      </w:rPr>
      <w:t>10</w:t>
    </w:r>
    <w:r w:rsidR="009F0D26">
      <w:rPr>
        <w:rFonts w:ascii="Arial" w:hAnsi="Arial" w:cs="Arial"/>
        <w:sz w:val="18"/>
      </w:rPr>
      <w:t xml:space="preserve"> </w:t>
    </w:r>
    <w:r w:rsidR="002C2EDF">
      <w:rPr>
        <w:rFonts w:ascii="Arial" w:hAnsi="Arial" w:cs="Arial"/>
        <w:sz w:val="18"/>
      </w:rPr>
      <w:t>Oncor Comments</w:t>
    </w:r>
    <w:r w:rsidR="00D176CF">
      <w:rPr>
        <w:rFonts w:ascii="Arial" w:hAnsi="Arial" w:cs="Arial"/>
        <w:sz w:val="18"/>
      </w:rPr>
      <w:t xml:space="preserve"> </w:t>
    </w:r>
    <w:r w:rsidR="009F0D26">
      <w:rPr>
        <w:rFonts w:ascii="Arial" w:hAnsi="Arial" w:cs="Arial"/>
        <w:sz w:val="18"/>
      </w:rPr>
      <w:t>08</w:t>
    </w:r>
    <w:r w:rsidR="00282D5B">
      <w:rPr>
        <w:rFonts w:ascii="Arial" w:hAnsi="Arial" w:cs="Arial"/>
        <w:sz w:val="18"/>
      </w:rPr>
      <w:t>14</w:t>
    </w:r>
    <w:r w:rsidR="009F0D2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622FB" w14:textId="77777777" w:rsidR="00952465" w:rsidRDefault="00952465">
      <w:r>
        <w:separator/>
      </w:r>
    </w:p>
  </w:footnote>
  <w:footnote w:type="continuationSeparator" w:id="0">
    <w:p w14:paraId="5715ED80" w14:textId="77777777" w:rsidR="00952465" w:rsidRDefault="00952465">
      <w:r>
        <w:continuationSeparator/>
      </w:r>
    </w:p>
  </w:footnote>
  <w:footnote w:id="1">
    <w:p w14:paraId="60919C15" w14:textId="77777777" w:rsidR="00ED4647" w:rsidRDefault="00ED4647" w:rsidP="00ED4647">
      <w:pPr>
        <w:pStyle w:val="FootnoteText"/>
        <w:jc w:val="both"/>
        <w:rPr>
          <w:ins w:id="458" w:author="Golden Spread Electric Cooperative" w:date="2023-07-24T16:06:00Z"/>
        </w:rPr>
      </w:pPr>
      <w:ins w:id="459"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DCAD771" w:rsidR="00D176CF" w:rsidRDefault="002C2ED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2339840">
    <w:abstractNumId w:val="0"/>
  </w:num>
  <w:num w:numId="2" w16cid:durableId="1289899547">
    <w:abstractNumId w:val="15"/>
  </w:num>
  <w:num w:numId="3" w16cid:durableId="2042198158">
    <w:abstractNumId w:val="16"/>
  </w:num>
  <w:num w:numId="4" w16cid:durableId="605188420">
    <w:abstractNumId w:val="1"/>
  </w:num>
  <w:num w:numId="5" w16cid:durableId="717557868">
    <w:abstractNumId w:val="11"/>
  </w:num>
  <w:num w:numId="6" w16cid:durableId="1239824766">
    <w:abstractNumId w:val="11"/>
  </w:num>
  <w:num w:numId="7" w16cid:durableId="1090388237">
    <w:abstractNumId w:val="11"/>
  </w:num>
  <w:num w:numId="8" w16cid:durableId="1477795666">
    <w:abstractNumId w:val="11"/>
  </w:num>
  <w:num w:numId="9" w16cid:durableId="1614509422">
    <w:abstractNumId w:val="11"/>
  </w:num>
  <w:num w:numId="10" w16cid:durableId="1631090878">
    <w:abstractNumId w:val="11"/>
  </w:num>
  <w:num w:numId="11" w16cid:durableId="2067220395">
    <w:abstractNumId w:val="11"/>
  </w:num>
  <w:num w:numId="12" w16cid:durableId="547957646">
    <w:abstractNumId w:val="11"/>
  </w:num>
  <w:num w:numId="13" w16cid:durableId="1841263759">
    <w:abstractNumId w:val="11"/>
  </w:num>
  <w:num w:numId="14" w16cid:durableId="784007866">
    <w:abstractNumId w:val="4"/>
  </w:num>
  <w:num w:numId="15" w16cid:durableId="2121484095">
    <w:abstractNumId w:val="10"/>
  </w:num>
  <w:num w:numId="16" w16cid:durableId="1231307629">
    <w:abstractNumId w:val="13"/>
  </w:num>
  <w:num w:numId="17" w16cid:durableId="2088722466">
    <w:abstractNumId w:val="14"/>
  </w:num>
  <w:num w:numId="18" w16cid:durableId="1963148621">
    <w:abstractNumId w:val="6"/>
  </w:num>
  <w:num w:numId="19" w16cid:durableId="842087858">
    <w:abstractNumId w:val="12"/>
  </w:num>
  <w:num w:numId="20" w16cid:durableId="1370569836">
    <w:abstractNumId w:val="3"/>
  </w:num>
  <w:num w:numId="21" w16cid:durableId="1774209362">
    <w:abstractNumId w:val="9"/>
  </w:num>
  <w:num w:numId="22" w16cid:durableId="1661152900">
    <w:abstractNumId w:val="2"/>
  </w:num>
  <w:num w:numId="23" w16cid:durableId="509757359">
    <w:abstractNumId w:val="5"/>
  </w:num>
  <w:num w:numId="24" w16cid:durableId="560867319">
    <w:abstractNumId w:val="8"/>
  </w:num>
  <w:num w:numId="25" w16cid:durableId="189531561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81424">
    <w15:presenceInfo w15:providerId="None" w15:userId="Oncor 081424"/>
  </w15:person>
  <w15:person w15:author="Golden Spread Electric Cooperative">
    <w15:presenceInfo w15:providerId="None" w15:userId="Golden Spread Electric Cooperative"/>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CFD"/>
    <w:rsid w:val="00004FF8"/>
    <w:rsid w:val="00006711"/>
    <w:rsid w:val="00010CF2"/>
    <w:rsid w:val="0001548C"/>
    <w:rsid w:val="000171B5"/>
    <w:rsid w:val="00060A5A"/>
    <w:rsid w:val="000631EE"/>
    <w:rsid w:val="00064B44"/>
    <w:rsid w:val="00067FE2"/>
    <w:rsid w:val="0007682E"/>
    <w:rsid w:val="0009789F"/>
    <w:rsid w:val="000D1AEB"/>
    <w:rsid w:val="000D3E64"/>
    <w:rsid w:val="000D447D"/>
    <w:rsid w:val="000F13C5"/>
    <w:rsid w:val="000F4697"/>
    <w:rsid w:val="00105A36"/>
    <w:rsid w:val="00106C4E"/>
    <w:rsid w:val="001127C4"/>
    <w:rsid w:val="00117BEE"/>
    <w:rsid w:val="00130631"/>
    <w:rsid w:val="001313B4"/>
    <w:rsid w:val="0014276F"/>
    <w:rsid w:val="0014546D"/>
    <w:rsid w:val="001500D9"/>
    <w:rsid w:val="00156DB7"/>
    <w:rsid w:val="00156DD6"/>
    <w:rsid w:val="00157228"/>
    <w:rsid w:val="00160C3C"/>
    <w:rsid w:val="00176375"/>
    <w:rsid w:val="0017783C"/>
    <w:rsid w:val="00181CFA"/>
    <w:rsid w:val="0018325F"/>
    <w:rsid w:val="0019314C"/>
    <w:rsid w:val="001A64FF"/>
    <w:rsid w:val="001B7F4C"/>
    <w:rsid w:val="001C0B7F"/>
    <w:rsid w:val="001C3FB9"/>
    <w:rsid w:val="001C7EB3"/>
    <w:rsid w:val="001E501D"/>
    <w:rsid w:val="001F38F0"/>
    <w:rsid w:val="00225166"/>
    <w:rsid w:val="00237430"/>
    <w:rsid w:val="0026016C"/>
    <w:rsid w:val="0026307D"/>
    <w:rsid w:val="00263AF1"/>
    <w:rsid w:val="00270C79"/>
    <w:rsid w:val="00276A99"/>
    <w:rsid w:val="00282D5B"/>
    <w:rsid w:val="00283D69"/>
    <w:rsid w:val="00286AD9"/>
    <w:rsid w:val="002966F3"/>
    <w:rsid w:val="002B42AD"/>
    <w:rsid w:val="002B69F3"/>
    <w:rsid w:val="002B763A"/>
    <w:rsid w:val="002C2EDF"/>
    <w:rsid w:val="002C4A97"/>
    <w:rsid w:val="002D382A"/>
    <w:rsid w:val="002F1EDD"/>
    <w:rsid w:val="002F534C"/>
    <w:rsid w:val="002F65D0"/>
    <w:rsid w:val="003013F2"/>
    <w:rsid w:val="0030232A"/>
    <w:rsid w:val="0030649F"/>
    <w:rsid w:val="0030694A"/>
    <w:rsid w:val="003069F4"/>
    <w:rsid w:val="00326554"/>
    <w:rsid w:val="00335421"/>
    <w:rsid w:val="00336293"/>
    <w:rsid w:val="00344529"/>
    <w:rsid w:val="0035457A"/>
    <w:rsid w:val="00360920"/>
    <w:rsid w:val="00383D1F"/>
    <w:rsid w:val="00384709"/>
    <w:rsid w:val="00386C35"/>
    <w:rsid w:val="003A3D77"/>
    <w:rsid w:val="003A619A"/>
    <w:rsid w:val="003B5AED"/>
    <w:rsid w:val="003C6B7B"/>
    <w:rsid w:val="003F3560"/>
    <w:rsid w:val="00402BD7"/>
    <w:rsid w:val="004069FC"/>
    <w:rsid w:val="004135BD"/>
    <w:rsid w:val="004302A4"/>
    <w:rsid w:val="00434DE4"/>
    <w:rsid w:val="004400C5"/>
    <w:rsid w:val="004463BA"/>
    <w:rsid w:val="004765E7"/>
    <w:rsid w:val="004822D4"/>
    <w:rsid w:val="0049290B"/>
    <w:rsid w:val="004943D6"/>
    <w:rsid w:val="004A1178"/>
    <w:rsid w:val="004A4451"/>
    <w:rsid w:val="004B7093"/>
    <w:rsid w:val="004B78C2"/>
    <w:rsid w:val="004D3958"/>
    <w:rsid w:val="004E53BD"/>
    <w:rsid w:val="004F733F"/>
    <w:rsid w:val="005008DF"/>
    <w:rsid w:val="00504028"/>
    <w:rsid w:val="005045D0"/>
    <w:rsid w:val="00534C6C"/>
    <w:rsid w:val="00555554"/>
    <w:rsid w:val="005840BE"/>
    <w:rsid w:val="005841C0"/>
    <w:rsid w:val="0059260F"/>
    <w:rsid w:val="00595E81"/>
    <w:rsid w:val="005B591F"/>
    <w:rsid w:val="005D5716"/>
    <w:rsid w:val="005E177C"/>
    <w:rsid w:val="005E2C96"/>
    <w:rsid w:val="005E5074"/>
    <w:rsid w:val="005F2ED2"/>
    <w:rsid w:val="00612E4F"/>
    <w:rsid w:val="00613501"/>
    <w:rsid w:val="00615D5E"/>
    <w:rsid w:val="00622463"/>
    <w:rsid w:val="00622E99"/>
    <w:rsid w:val="00625E5D"/>
    <w:rsid w:val="006269E3"/>
    <w:rsid w:val="00635E4D"/>
    <w:rsid w:val="00657C61"/>
    <w:rsid w:val="0066370F"/>
    <w:rsid w:val="00665431"/>
    <w:rsid w:val="00665BB3"/>
    <w:rsid w:val="006753E0"/>
    <w:rsid w:val="006764D6"/>
    <w:rsid w:val="00697919"/>
    <w:rsid w:val="006A0784"/>
    <w:rsid w:val="006A697B"/>
    <w:rsid w:val="006B0E8F"/>
    <w:rsid w:val="006B12A7"/>
    <w:rsid w:val="006B4DDE"/>
    <w:rsid w:val="006D1210"/>
    <w:rsid w:val="006D1536"/>
    <w:rsid w:val="006E18C7"/>
    <w:rsid w:val="006E4597"/>
    <w:rsid w:val="006E5D72"/>
    <w:rsid w:val="007304C9"/>
    <w:rsid w:val="00743968"/>
    <w:rsid w:val="00785415"/>
    <w:rsid w:val="00786294"/>
    <w:rsid w:val="00791CB9"/>
    <w:rsid w:val="00793130"/>
    <w:rsid w:val="00795D82"/>
    <w:rsid w:val="00797DEE"/>
    <w:rsid w:val="007A1BE1"/>
    <w:rsid w:val="007B3233"/>
    <w:rsid w:val="007B35D7"/>
    <w:rsid w:val="007B5A42"/>
    <w:rsid w:val="007B7C53"/>
    <w:rsid w:val="007C199B"/>
    <w:rsid w:val="007C2009"/>
    <w:rsid w:val="007C495B"/>
    <w:rsid w:val="007C7A55"/>
    <w:rsid w:val="007D232D"/>
    <w:rsid w:val="007D2DFC"/>
    <w:rsid w:val="007D3073"/>
    <w:rsid w:val="007D64B9"/>
    <w:rsid w:val="007D66DF"/>
    <w:rsid w:val="007D72D4"/>
    <w:rsid w:val="007E0452"/>
    <w:rsid w:val="007F33A2"/>
    <w:rsid w:val="008070C0"/>
    <w:rsid w:val="00811C12"/>
    <w:rsid w:val="00820BDF"/>
    <w:rsid w:val="00845188"/>
    <w:rsid w:val="00845778"/>
    <w:rsid w:val="00854A94"/>
    <w:rsid w:val="0087210C"/>
    <w:rsid w:val="008748DD"/>
    <w:rsid w:val="00881B30"/>
    <w:rsid w:val="00881F39"/>
    <w:rsid w:val="00887274"/>
    <w:rsid w:val="00887E28"/>
    <w:rsid w:val="008B6A4B"/>
    <w:rsid w:val="008D5C3A"/>
    <w:rsid w:val="008E2870"/>
    <w:rsid w:val="008E2E27"/>
    <w:rsid w:val="008E6DA2"/>
    <w:rsid w:val="008F3772"/>
    <w:rsid w:val="008F6DD5"/>
    <w:rsid w:val="00907B1E"/>
    <w:rsid w:val="00927265"/>
    <w:rsid w:val="00943AFD"/>
    <w:rsid w:val="00952465"/>
    <w:rsid w:val="00963A51"/>
    <w:rsid w:val="00974A31"/>
    <w:rsid w:val="00983B6E"/>
    <w:rsid w:val="009936F8"/>
    <w:rsid w:val="009A3772"/>
    <w:rsid w:val="009B054A"/>
    <w:rsid w:val="009B17FF"/>
    <w:rsid w:val="009B402A"/>
    <w:rsid w:val="009D17F0"/>
    <w:rsid w:val="009F0D26"/>
    <w:rsid w:val="00A33245"/>
    <w:rsid w:val="00A34660"/>
    <w:rsid w:val="00A41D7D"/>
    <w:rsid w:val="00A42796"/>
    <w:rsid w:val="00A50C9B"/>
    <w:rsid w:val="00A50DE9"/>
    <w:rsid w:val="00A5311D"/>
    <w:rsid w:val="00A64223"/>
    <w:rsid w:val="00A94CCA"/>
    <w:rsid w:val="00AA3E5A"/>
    <w:rsid w:val="00AA7685"/>
    <w:rsid w:val="00AC6805"/>
    <w:rsid w:val="00AC6B6D"/>
    <w:rsid w:val="00AD1CC9"/>
    <w:rsid w:val="00AD3B58"/>
    <w:rsid w:val="00AF1D57"/>
    <w:rsid w:val="00AF56C6"/>
    <w:rsid w:val="00AF7CB2"/>
    <w:rsid w:val="00B032E8"/>
    <w:rsid w:val="00B22142"/>
    <w:rsid w:val="00B57F96"/>
    <w:rsid w:val="00B604BA"/>
    <w:rsid w:val="00B61C27"/>
    <w:rsid w:val="00B6271E"/>
    <w:rsid w:val="00B67892"/>
    <w:rsid w:val="00BA4D33"/>
    <w:rsid w:val="00BC25D4"/>
    <w:rsid w:val="00BC2D06"/>
    <w:rsid w:val="00BE370D"/>
    <w:rsid w:val="00BE65F1"/>
    <w:rsid w:val="00C17E8B"/>
    <w:rsid w:val="00C22126"/>
    <w:rsid w:val="00C230BF"/>
    <w:rsid w:val="00C26D28"/>
    <w:rsid w:val="00C462FE"/>
    <w:rsid w:val="00C50F01"/>
    <w:rsid w:val="00C744EB"/>
    <w:rsid w:val="00C83D16"/>
    <w:rsid w:val="00C85C86"/>
    <w:rsid w:val="00C90702"/>
    <w:rsid w:val="00C917FF"/>
    <w:rsid w:val="00C9729C"/>
    <w:rsid w:val="00C9766A"/>
    <w:rsid w:val="00C97DF6"/>
    <w:rsid w:val="00CA0CCC"/>
    <w:rsid w:val="00CB101A"/>
    <w:rsid w:val="00CB6407"/>
    <w:rsid w:val="00CC4AC8"/>
    <w:rsid w:val="00CC4F39"/>
    <w:rsid w:val="00CC68BA"/>
    <w:rsid w:val="00CD544C"/>
    <w:rsid w:val="00CE1E45"/>
    <w:rsid w:val="00CE4FDD"/>
    <w:rsid w:val="00CE5524"/>
    <w:rsid w:val="00CF4256"/>
    <w:rsid w:val="00D04C23"/>
    <w:rsid w:val="00D04FE8"/>
    <w:rsid w:val="00D10B6B"/>
    <w:rsid w:val="00D176CF"/>
    <w:rsid w:val="00D17AD5"/>
    <w:rsid w:val="00D271E3"/>
    <w:rsid w:val="00D42512"/>
    <w:rsid w:val="00D43443"/>
    <w:rsid w:val="00D47A80"/>
    <w:rsid w:val="00D61DAC"/>
    <w:rsid w:val="00D62836"/>
    <w:rsid w:val="00D85220"/>
    <w:rsid w:val="00D85807"/>
    <w:rsid w:val="00D87349"/>
    <w:rsid w:val="00D91EE6"/>
    <w:rsid w:val="00D91EE9"/>
    <w:rsid w:val="00D9385A"/>
    <w:rsid w:val="00D9627A"/>
    <w:rsid w:val="00D97220"/>
    <w:rsid w:val="00DA039D"/>
    <w:rsid w:val="00DA31D4"/>
    <w:rsid w:val="00DC5ADB"/>
    <w:rsid w:val="00DD4487"/>
    <w:rsid w:val="00E104BC"/>
    <w:rsid w:val="00E14D47"/>
    <w:rsid w:val="00E1641C"/>
    <w:rsid w:val="00E26708"/>
    <w:rsid w:val="00E34958"/>
    <w:rsid w:val="00E34EF6"/>
    <w:rsid w:val="00E37AB0"/>
    <w:rsid w:val="00E50316"/>
    <w:rsid w:val="00E503CB"/>
    <w:rsid w:val="00E51307"/>
    <w:rsid w:val="00E6358F"/>
    <w:rsid w:val="00E649C4"/>
    <w:rsid w:val="00E71C39"/>
    <w:rsid w:val="00E74606"/>
    <w:rsid w:val="00E924D6"/>
    <w:rsid w:val="00EA1288"/>
    <w:rsid w:val="00EA1B5F"/>
    <w:rsid w:val="00EA3FC8"/>
    <w:rsid w:val="00EA56E6"/>
    <w:rsid w:val="00EA694D"/>
    <w:rsid w:val="00EC10A4"/>
    <w:rsid w:val="00EC335F"/>
    <w:rsid w:val="00EC48FB"/>
    <w:rsid w:val="00ED3965"/>
    <w:rsid w:val="00ED4647"/>
    <w:rsid w:val="00ED5AFE"/>
    <w:rsid w:val="00EE2592"/>
    <w:rsid w:val="00EE3D81"/>
    <w:rsid w:val="00EF232A"/>
    <w:rsid w:val="00EF283F"/>
    <w:rsid w:val="00F05A69"/>
    <w:rsid w:val="00F221E4"/>
    <w:rsid w:val="00F30F21"/>
    <w:rsid w:val="00F43FFD"/>
    <w:rsid w:val="00F44236"/>
    <w:rsid w:val="00F46960"/>
    <w:rsid w:val="00F50E90"/>
    <w:rsid w:val="00F52517"/>
    <w:rsid w:val="00F71300"/>
    <w:rsid w:val="00F87629"/>
    <w:rsid w:val="00FA57B2"/>
    <w:rsid w:val="00FB1283"/>
    <w:rsid w:val="00FB509B"/>
    <w:rsid w:val="00FC3D4B"/>
    <w:rsid w:val="00FC42D9"/>
    <w:rsid w:val="00FC6312"/>
    <w:rsid w:val="00FC6F04"/>
    <w:rsid w:val="00FE36E3"/>
    <w:rsid w:val="00FE4630"/>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tha.henson@onco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llin.martin@oncor.com"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7157</Words>
  <Characters>38765</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45831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2024-08-14T14:51:00Z</dcterms:created>
  <dcterms:modified xsi:type="dcterms:W3CDTF">2024-08-14T14:51:00Z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